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4A3339" w14:textId="77777777" w:rsidR="00E50D77" w:rsidRPr="005C1CFC" w:rsidRDefault="00E50D77">
      <w:pPr>
        <w:spacing w:line="200" w:lineRule="exact"/>
        <w:rPr>
          <w:rFonts w:ascii="Calibri" w:hAnsi="Calibri" w:cs="Calibri"/>
          <w:sz w:val="22"/>
          <w:szCs w:val="24"/>
          <w:lang w:val="ro-RO"/>
        </w:rPr>
      </w:pPr>
      <w:permStart w:id="545195709" w:edGrp="everyone"/>
      <w:permEnd w:id="545195709"/>
    </w:p>
    <w:p w14:paraId="5B9BB9CB" w14:textId="77777777" w:rsidR="00E50D77" w:rsidRPr="005C1CFC" w:rsidRDefault="00E50D77">
      <w:pPr>
        <w:spacing w:line="200" w:lineRule="exact"/>
        <w:rPr>
          <w:rFonts w:ascii="Calibri" w:hAnsi="Calibri" w:cs="Calibri"/>
          <w:sz w:val="22"/>
          <w:szCs w:val="24"/>
          <w:lang w:val="ro-RO"/>
        </w:rPr>
      </w:pPr>
    </w:p>
    <w:p w14:paraId="77B67456" w14:textId="77777777" w:rsidR="00EA34CE" w:rsidRDefault="00EA34CE" w:rsidP="005C1CFC">
      <w:pPr>
        <w:rPr>
          <w:rFonts w:ascii="Calibri" w:eastAsia="Calibri" w:hAnsi="Calibri" w:cs="Calibri"/>
          <w:sz w:val="22"/>
          <w:szCs w:val="24"/>
          <w:lang w:val="ro-RO"/>
        </w:rPr>
      </w:pPr>
    </w:p>
    <w:p w14:paraId="52F83265" w14:textId="10FF3D2B" w:rsidR="00930241" w:rsidRPr="004A2F8C" w:rsidRDefault="007522C9" w:rsidP="005C1CFC">
      <w:pPr>
        <w:rPr>
          <w:rFonts w:eastAsiaTheme="minorEastAsia"/>
          <w:sz w:val="24"/>
          <w:szCs w:val="24"/>
          <w:lang w:val="ro-RO" w:eastAsia="ro-RO"/>
        </w:rPr>
      </w:pPr>
      <w:r w:rsidRPr="004A2F8C">
        <w:rPr>
          <w:rFonts w:eastAsiaTheme="minorEastAsia"/>
          <w:sz w:val="24"/>
          <w:szCs w:val="24"/>
          <w:lang w:val="ro-RO" w:eastAsia="ro-RO"/>
        </w:rPr>
        <w:t>A</w:t>
      </w:r>
      <w:r w:rsidR="005C1CFC" w:rsidRPr="004A2F8C">
        <w:rPr>
          <w:rFonts w:eastAsiaTheme="minorEastAsia"/>
          <w:sz w:val="24"/>
          <w:szCs w:val="24"/>
          <w:lang w:val="ro-RO" w:eastAsia="ro-RO"/>
        </w:rPr>
        <w:t xml:space="preserve">nexa </w:t>
      </w:r>
      <w:r w:rsidR="009942FE" w:rsidRPr="004A2F8C">
        <w:rPr>
          <w:rFonts w:eastAsiaTheme="minorEastAsia"/>
          <w:sz w:val="24"/>
          <w:szCs w:val="24"/>
          <w:lang w:val="ro-RO" w:eastAsia="ro-RO"/>
        </w:rPr>
        <w:t>1</w:t>
      </w:r>
      <w:r w:rsidR="005C1CFC" w:rsidRPr="004A2F8C">
        <w:rPr>
          <w:rFonts w:eastAsiaTheme="minorEastAsia"/>
          <w:sz w:val="24"/>
          <w:szCs w:val="24"/>
          <w:lang w:val="ro-RO" w:eastAsia="ro-RO"/>
        </w:rPr>
        <w:t>3</w:t>
      </w:r>
      <w:r w:rsidRPr="004A2F8C">
        <w:rPr>
          <w:rFonts w:eastAsiaTheme="minorEastAsia"/>
          <w:sz w:val="24"/>
          <w:szCs w:val="24"/>
          <w:lang w:val="ro-RO" w:eastAsia="ro-RO"/>
        </w:rPr>
        <w:t xml:space="preserve">  </w:t>
      </w:r>
    </w:p>
    <w:p w14:paraId="299AB0B2" w14:textId="77777777" w:rsidR="007C34DD" w:rsidRDefault="007C34DD" w:rsidP="007C34DD">
      <w:pPr>
        <w:spacing w:before="2" w:line="276" w:lineRule="auto"/>
        <w:ind w:right="75"/>
        <w:jc w:val="both"/>
        <w:rPr>
          <w:rFonts w:ascii="Calibri" w:eastAsia="Arial" w:hAnsi="Calibri" w:cs="Calibri"/>
          <w:sz w:val="22"/>
          <w:szCs w:val="24"/>
          <w:lang w:val="ro-RO"/>
        </w:rPr>
      </w:pPr>
    </w:p>
    <w:p w14:paraId="4B06344C" w14:textId="4BB89D55" w:rsidR="002B3F99" w:rsidRPr="00692FA1" w:rsidRDefault="002B3F99" w:rsidP="004A2F8C">
      <w:pPr>
        <w:jc w:val="right"/>
      </w:pPr>
      <w:r w:rsidRPr="00692FA1">
        <w:rPr>
          <w:rFonts w:ascii="Tahoma" w:hAnsi="Tahoma" w:cs="Tahoma"/>
          <w:sz w:val="24"/>
          <w:szCs w:val="24"/>
        </w:rPr>
        <w:t>﻿</w:t>
      </w:r>
    </w:p>
    <w:p w14:paraId="481125CB" w14:textId="77777777" w:rsidR="002B3F99" w:rsidRPr="00692FA1" w:rsidRDefault="002B3F99" w:rsidP="002B3F99">
      <w:pPr>
        <w:pStyle w:val="NormalWeb"/>
        <w:spacing w:before="0" w:beforeAutospacing="0" w:after="0" w:afterAutospacing="0"/>
        <w:jc w:val="center"/>
        <w:rPr>
          <w:b/>
          <w:bCs/>
        </w:rPr>
      </w:pPr>
      <w:r w:rsidRPr="00692FA1">
        <w:rPr>
          <w:b/>
          <w:bCs/>
        </w:rPr>
        <w:t>CONTRACT DE FINANŢARE</w:t>
      </w:r>
    </w:p>
    <w:p w14:paraId="54E3C2F3" w14:textId="77777777" w:rsidR="002B3F99" w:rsidRPr="00692FA1" w:rsidRDefault="002B3F99" w:rsidP="002B3F99">
      <w:pPr>
        <w:pStyle w:val="NormalWeb"/>
        <w:spacing w:before="0" w:beforeAutospacing="0" w:after="0" w:afterAutospacing="0"/>
        <w:jc w:val="center"/>
        <w:rPr>
          <w:b/>
          <w:bCs/>
        </w:rPr>
      </w:pPr>
    </w:p>
    <w:p w14:paraId="40BAB4D3" w14:textId="77777777" w:rsidR="002B3F99" w:rsidRDefault="002B3F99" w:rsidP="002B3F99">
      <w:pPr>
        <w:pStyle w:val="NormalWeb"/>
        <w:spacing w:before="0" w:beforeAutospacing="0" w:after="0" w:afterAutospacing="0"/>
        <w:jc w:val="both"/>
        <w:rPr>
          <w:b/>
          <w:bCs/>
        </w:rPr>
      </w:pPr>
      <w:r w:rsidRPr="00692FA1">
        <w:rPr>
          <w:b/>
          <w:bCs/>
        </w:rPr>
        <w:t> </w:t>
      </w:r>
      <w:r w:rsidRPr="00692FA1">
        <w:rPr>
          <w:b/>
          <w:bCs/>
        </w:rPr>
        <w:t> </w:t>
      </w:r>
      <w:r w:rsidRPr="00692FA1">
        <w:rPr>
          <w:b/>
          <w:bCs/>
        </w:rPr>
        <w:t xml:space="preserve">I. </w:t>
      </w:r>
      <w:r>
        <w:rPr>
          <w:b/>
          <w:bCs/>
        </w:rPr>
        <w:t>P</w:t>
      </w:r>
      <w:r w:rsidRPr="00692FA1">
        <w:rPr>
          <w:b/>
          <w:bCs/>
        </w:rPr>
        <w:t>ărțile</w:t>
      </w:r>
    </w:p>
    <w:p w14:paraId="55B7E69B" w14:textId="77777777" w:rsidR="002B3F99" w:rsidRPr="00692FA1" w:rsidRDefault="002B3F99" w:rsidP="002B3F99">
      <w:pPr>
        <w:pStyle w:val="NormalWeb"/>
        <w:spacing w:before="0" w:beforeAutospacing="0" w:after="0" w:afterAutospacing="0"/>
        <w:jc w:val="both"/>
        <w:rPr>
          <w:b/>
          <w:bCs/>
        </w:rPr>
      </w:pPr>
    </w:p>
    <w:p w14:paraId="0B16ADFD" w14:textId="77777777" w:rsidR="002B3F99" w:rsidRDefault="002B3F99" w:rsidP="002B3F99">
      <w:pPr>
        <w:pStyle w:val="NormalWeb"/>
        <w:spacing w:before="0" w:beforeAutospacing="0" w:after="0" w:afterAutospacing="0"/>
        <w:jc w:val="both"/>
      </w:pPr>
      <w:r w:rsidRPr="00692FA1">
        <w:t> </w:t>
      </w:r>
      <w:r w:rsidRPr="00692FA1">
        <w:t> </w:t>
      </w:r>
      <w:r w:rsidRPr="00692FA1">
        <w:t xml:space="preserve">..... (persoana juridică).., în calitate de Autoritate de management/Organism intermediar pentru Programul .............................., cu sediul în str. ......................... nr. ....., localitatea ................., județul ................, România, cod poștal ............, telefon .............., fax .................., poștă electronică ........................................., cod fiscal ..................., </w:t>
      </w:r>
    </w:p>
    <w:p w14:paraId="001D890C" w14:textId="77777777" w:rsidR="002B3F99" w:rsidRDefault="002B3F99" w:rsidP="002B3F99">
      <w:pPr>
        <w:pStyle w:val="NormalWeb"/>
        <w:spacing w:before="0" w:beforeAutospacing="0" w:after="0" w:afterAutospacing="0"/>
        <w:jc w:val="both"/>
      </w:pPr>
    </w:p>
    <w:p w14:paraId="081F4570" w14:textId="77777777" w:rsidR="002B3F99" w:rsidRDefault="002B3F99" w:rsidP="002B3F99">
      <w:pPr>
        <w:pStyle w:val="NormalWeb"/>
        <w:spacing w:before="0" w:beforeAutospacing="0" w:after="0" w:afterAutospacing="0"/>
        <w:jc w:val="both"/>
      </w:pPr>
      <w:r w:rsidRPr="00692FA1">
        <w:t> </w:t>
      </w:r>
      <w:r w:rsidRPr="00692FA1">
        <w:t> </w:t>
      </w:r>
      <w:r w:rsidRPr="00692FA1">
        <w:t xml:space="preserve">reprezentată legal prin </w:t>
      </w:r>
    </w:p>
    <w:p w14:paraId="32B79662" w14:textId="77777777" w:rsidR="002B3F99" w:rsidRDefault="002B3F99" w:rsidP="002B3F99">
      <w:pPr>
        <w:pStyle w:val="NormalWeb"/>
        <w:spacing w:before="0" w:beforeAutospacing="0" w:after="0" w:afterAutospacing="0"/>
        <w:jc w:val="both"/>
      </w:pPr>
      <w:r w:rsidRPr="00692FA1">
        <w:t> </w:t>
      </w:r>
      <w:r w:rsidRPr="00692FA1">
        <w:t> </w:t>
      </w:r>
      <w:r w:rsidRPr="00692FA1">
        <w:t>....... (persoana fizică, numele, prenumele, funcția deținută)...., denumită în cele ce urmează AM/OI,</w:t>
      </w:r>
    </w:p>
    <w:p w14:paraId="4810F466" w14:textId="77777777" w:rsidR="002B3F99" w:rsidRPr="00692FA1" w:rsidRDefault="002B3F99" w:rsidP="002B3F99">
      <w:pPr>
        <w:pStyle w:val="NormalWeb"/>
        <w:spacing w:before="0" w:beforeAutospacing="0" w:after="0" w:afterAutospacing="0"/>
        <w:jc w:val="both"/>
      </w:pPr>
    </w:p>
    <w:p w14:paraId="4D7CD099" w14:textId="77777777" w:rsidR="002B3F99" w:rsidRPr="00F849D6" w:rsidRDefault="002B3F99" w:rsidP="002B3F99">
      <w:pPr>
        <w:pStyle w:val="NormalWeb"/>
        <w:shd w:val="clear" w:color="auto" w:fill="EEECE1" w:themeFill="background2"/>
        <w:spacing w:before="0" w:beforeAutospacing="0" w:after="0" w:afterAutospacing="0"/>
        <w:jc w:val="both"/>
        <w:rPr>
          <w:i/>
          <w:iCs/>
        </w:rPr>
      </w:pPr>
      <w:r w:rsidRPr="00F849D6">
        <w:rPr>
          <w:i/>
          <w:iCs/>
        </w:rPr>
        <w:t>Dacă este cazul/aplicabil, prin raportare la funcțiile delegate/dacă nu sunt delegate către OI atribuții în ceea ce privește contractarea, putând fi evidențiate funcțiile care sunt delegate către OI</w:t>
      </w:r>
      <w:r>
        <w:rPr>
          <w:i/>
          <w:iCs/>
        </w:rPr>
        <w:t>.</w:t>
      </w:r>
    </w:p>
    <w:p w14:paraId="485B5027" w14:textId="77777777" w:rsidR="002B3F99" w:rsidRPr="00F849D6" w:rsidRDefault="002B3F99" w:rsidP="002B3F99">
      <w:pPr>
        <w:pStyle w:val="NormalWeb"/>
        <w:spacing w:before="0" w:beforeAutospacing="0" w:after="0" w:afterAutospacing="0"/>
        <w:jc w:val="both"/>
      </w:pPr>
      <w:r w:rsidRPr="00F849D6">
        <w:t> </w:t>
      </w:r>
      <w:r w:rsidRPr="00F849D6">
        <w:t> </w:t>
      </w:r>
      <w:r w:rsidRPr="00F849D6">
        <w:t>....... (persoana juridică)........., în calitate de Organism intermediar pentru Programul .............................., cu sediul în str. ......................... nr. ........, localitatea ..................., județul .................., România, cod poștal ............, telefon ......................., fax ............, poștă electronică ................, cod fiscal ............, reprezentată legal prin ............ (persoana fizică, numele, prenumele, funcția deținută).........,</w:t>
      </w:r>
    </w:p>
    <w:p w14:paraId="721EC873" w14:textId="77777777" w:rsidR="002B3F99" w:rsidRDefault="002B3F99" w:rsidP="002B3F99">
      <w:pPr>
        <w:pStyle w:val="NormalWeb"/>
        <w:spacing w:before="0" w:beforeAutospacing="0" w:after="120" w:afterAutospacing="0"/>
        <w:jc w:val="both"/>
      </w:pPr>
      <w:r w:rsidRPr="00F849D6">
        <w:t> </w:t>
      </w:r>
      <w:r w:rsidRPr="00F849D6">
        <w:t> </w:t>
      </w:r>
      <w:r w:rsidRPr="00F849D6">
        <w:t>denumită în cele ce urmează OI,</w:t>
      </w:r>
    </w:p>
    <w:p w14:paraId="21FCCD47" w14:textId="77777777" w:rsidR="002B3F99" w:rsidRPr="00692FA1" w:rsidRDefault="002B3F99" w:rsidP="002B3F99">
      <w:pPr>
        <w:pStyle w:val="NormalWeb"/>
        <w:spacing w:before="120" w:beforeAutospacing="0" w:after="120" w:afterAutospacing="0"/>
        <w:jc w:val="both"/>
      </w:pPr>
      <w:r w:rsidRPr="00692FA1">
        <w:t> </w:t>
      </w:r>
      <w:r w:rsidRPr="00692FA1">
        <w:t> </w:t>
      </w:r>
      <w:r w:rsidRPr="00692FA1">
        <w:t>și</w:t>
      </w:r>
    </w:p>
    <w:p w14:paraId="7A5BED0A" w14:textId="77777777" w:rsidR="002B3F99" w:rsidRPr="00692FA1" w:rsidRDefault="002B3F99" w:rsidP="002B3F99">
      <w:pPr>
        <w:pStyle w:val="NormalWeb"/>
        <w:spacing w:before="120" w:beforeAutospacing="0" w:after="120" w:afterAutospacing="0"/>
        <w:jc w:val="both"/>
      </w:pPr>
      <w:r w:rsidRPr="00692FA1">
        <w:t> </w:t>
      </w:r>
      <w:r w:rsidRPr="00692FA1">
        <w:t> </w:t>
      </w:r>
      <w:r w:rsidRPr="00692FA1">
        <w:t>......(persoana juridică)........, cod de identificare fiscală .................., înregistrată la ...................... cu nr. ....../....../.........., cu sediul în localitatea ..........................., str. ....................... nr. ......., sectorul/județul ............, România, telefon ......................., fax ..............., poștă electronică ................., reprezentată legal prin ..................... (funcția deținută .....................................................), identificat prin ................................................., în calitate de Beneficiar al finanțării, denumită în continuare Beneficiar,</w:t>
      </w:r>
    </w:p>
    <w:p w14:paraId="33A18714" w14:textId="77777777" w:rsidR="002B3F99" w:rsidRPr="00692FA1" w:rsidRDefault="002B3F99" w:rsidP="002B3F99">
      <w:pPr>
        <w:pStyle w:val="NormalWeb"/>
        <w:spacing w:before="0" w:beforeAutospacing="0" w:after="240" w:afterAutospacing="0"/>
        <w:jc w:val="both"/>
      </w:pPr>
      <w:r w:rsidRPr="00692FA1">
        <w:t>au convenit încheierea prezentului contract, în următoarele condiții:</w:t>
      </w:r>
    </w:p>
    <w:p w14:paraId="56C7DA37" w14:textId="77777777" w:rsidR="002B3F99" w:rsidRPr="00692FA1" w:rsidRDefault="002B3F99" w:rsidP="002B3F99">
      <w:pPr>
        <w:pStyle w:val="NormalWeb"/>
        <w:spacing w:before="0" w:beforeAutospacing="0" w:after="0" w:afterAutospacing="0"/>
        <w:jc w:val="both"/>
      </w:pPr>
      <w:r w:rsidRPr="00692FA1">
        <w:t> </w:t>
      </w:r>
      <w:r w:rsidRPr="00692FA1">
        <w:t> </w:t>
      </w:r>
      <w:r w:rsidRPr="00692FA1">
        <w:rPr>
          <w:b/>
          <w:bCs/>
        </w:rPr>
        <w:t>II. Precizări prealabile</w:t>
      </w:r>
    </w:p>
    <w:p w14:paraId="4C0B428D" w14:textId="77777777" w:rsidR="002B3F99" w:rsidRPr="00692FA1" w:rsidRDefault="002B3F99" w:rsidP="002B3F99">
      <w:pPr>
        <w:pStyle w:val="NormalWeb"/>
        <w:spacing w:before="0" w:beforeAutospacing="0" w:after="0" w:afterAutospacing="0"/>
        <w:jc w:val="both"/>
      </w:pPr>
      <w:r w:rsidRPr="00692FA1">
        <w:t> </w:t>
      </w:r>
      <w:r w:rsidRPr="00692FA1">
        <w:t> </w:t>
      </w:r>
      <w:r w:rsidRPr="00692FA1">
        <w:t>1. În prezentul contract de finanțare, cu excepția situațiilor când contextul cere altfel sau a unei prevederi contrare:</w:t>
      </w:r>
    </w:p>
    <w:p w14:paraId="6704FB81" w14:textId="77777777" w:rsidR="002B3F99" w:rsidRPr="00692FA1" w:rsidRDefault="002B3F99" w:rsidP="002B3F99">
      <w:pPr>
        <w:pStyle w:val="NormalWeb"/>
        <w:spacing w:before="0" w:beforeAutospacing="0" w:after="0" w:afterAutospacing="0"/>
        <w:jc w:val="both"/>
      </w:pPr>
      <w:r w:rsidRPr="00692FA1">
        <w:t> </w:t>
      </w:r>
      <w:r w:rsidRPr="00692FA1">
        <w:t> </w:t>
      </w:r>
      <w:r w:rsidRPr="00692FA1">
        <w:t>a) cuvintele care indică singularul includ și pluralul, iar cuvintele care indică pluralul includ și singularul;</w:t>
      </w:r>
    </w:p>
    <w:p w14:paraId="45316D5D" w14:textId="77777777" w:rsidR="002B3F99" w:rsidRPr="00692FA1" w:rsidRDefault="002B3F99" w:rsidP="002B3F99">
      <w:pPr>
        <w:pStyle w:val="NormalWeb"/>
        <w:spacing w:before="0" w:beforeAutospacing="0" w:after="0" w:afterAutospacing="0"/>
        <w:jc w:val="both"/>
      </w:pPr>
      <w:r w:rsidRPr="00692FA1">
        <w:t> </w:t>
      </w:r>
      <w:r w:rsidRPr="00692FA1">
        <w:t> </w:t>
      </w:r>
      <w:r w:rsidRPr="00692FA1">
        <w:t>b) cuvintele care indică un gen includ toate genurile;</w:t>
      </w:r>
    </w:p>
    <w:p w14:paraId="143D5909" w14:textId="77777777" w:rsidR="002B3F99" w:rsidRPr="00692FA1" w:rsidRDefault="002B3F99" w:rsidP="002B3F99">
      <w:pPr>
        <w:pStyle w:val="NormalWeb"/>
        <w:spacing w:before="0" w:beforeAutospacing="0" w:after="0" w:afterAutospacing="0"/>
        <w:jc w:val="both"/>
      </w:pPr>
      <w:r w:rsidRPr="00692FA1">
        <w:t> </w:t>
      </w:r>
      <w:r w:rsidRPr="00692FA1">
        <w:t> </w:t>
      </w:r>
      <w:r w:rsidRPr="00692FA1">
        <w:t>c) termenul „zi“ reprezintă zi calendaristică dacă nu se specifică altfel;</w:t>
      </w:r>
    </w:p>
    <w:p w14:paraId="108D765B" w14:textId="77777777" w:rsidR="002B3F99" w:rsidRPr="00692FA1" w:rsidRDefault="002B3F99" w:rsidP="002B3F99">
      <w:pPr>
        <w:pStyle w:val="NormalWeb"/>
        <w:spacing w:before="0" w:beforeAutospacing="0" w:after="0" w:afterAutospacing="0"/>
        <w:jc w:val="both"/>
      </w:pPr>
      <w:r w:rsidRPr="00692FA1">
        <w:t> </w:t>
      </w:r>
      <w:r w:rsidRPr="00692FA1">
        <w:t> </w:t>
      </w:r>
      <w:r w:rsidRPr="00692FA1">
        <w:t>d) termenul „</w:t>
      </w:r>
      <w:r>
        <w:t>B</w:t>
      </w:r>
      <w:r w:rsidRPr="00692FA1">
        <w:t xml:space="preserve">eneficiar“ are înțelesul prevăzut de art. 2 pct. 9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w:t>
      </w:r>
      <w:r w:rsidRPr="00692FA1">
        <w:lastRenderedPageBreak/>
        <w:t>pentru managementul frontierelor și politica de vize, denumit în continuare Regulamentul (UE) 2021/1.060;</w:t>
      </w:r>
    </w:p>
    <w:p w14:paraId="1E022A7F" w14:textId="77777777" w:rsidR="002B3F99" w:rsidRPr="00692FA1" w:rsidRDefault="002B3F99" w:rsidP="002B3F99">
      <w:pPr>
        <w:pStyle w:val="NormalWeb"/>
        <w:spacing w:before="0" w:beforeAutospacing="0" w:after="0" w:afterAutospacing="0"/>
        <w:jc w:val="both"/>
      </w:pPr>
      <w:r w:rsidRPr="00692FA1">
        <w:t> </w:t>
      </w:r>
      <w:r w:rsidRPr="00692FA1">
        <w:t> </w:t>
      </w:r>
      <w:r w:rsidRPr="00692FA1">
        <w:t>e) termenul de „destinatar final“ are înțelesul prevăzut de art. 2 pct. 18 din Regulamentul (UE) 2021/1.060;</w:t>
      </w:r>
    </w:p>
    <w:p w14:paraId="54250EC5" w14:textId="77777777" w:rsidR="002B3F99" w:rsidRPr="00692FA1" w:rsidRDefault="002B3F99" w:rsidP="002B3F99">
      <w:pPr>
        <w:pStyle w:val="NormalWeb"/>
        <w:spacing w:before="0" w:beforeAutospacing="0" w:after="0" w:afterAutospacing="0"/>
        <w:jc w:val="both"/>
      </w:pPr>
      <w:r w:rsidRPr="00692FA1">
        <w:t> </w:t>
      </w:r>
      <w:r w:rsidRPr="00692FA1">
        <w:t> </w:t>
      </w:r>
      <w:r w:rsidRPr="00692FA1">
        <w:t>f) termenul de „relocare“ are înțelesul prevăzut de art. 2 pct. 27 din Regulamentul (UE) 2021/1.060;</w:t>
      </w:r>
    </w:p>
    <w:p w14:paraId="2CB48418" w14:textId="77777777" w:rsidR="002B3F99" w:rsidRPr="00692FA1" w:rsidRDefault="002B3F99" w:rsidP="002B3F99">
      <w:pPr>
        <w:pStyle w:val="NormalWeb"/>
        <w:spacing w:before="0" w:beforeAutospacing="0" w:after="0" w:afterAutospacing="0"/>
        <w:jc w:val="both"/>
      </w:pPr>
      <w:r w:rsidRPr="00692FA1">
        <w:t> </w:t>
      </w:r>
      <w:r w:rsidRPr="00692FA1">
        <w:t> </w:t>
      </w:r>
      <w:r w:rsidRPr="00692FA1">
        <w:t>g) termenul „lider de parteneriat“ are înțelesul prevăzut de art. 2 alin. (4) lit. q) din Ordonanța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243C4F1B" w14:textId="77777777" w:rsidR="002B3F99" w:rsidRPr="00692FA1" w:rsidRDefault="002B3F99" w:rsidP="002B3F99">
      <w:pPr>
        <w:pStyle w:val="NormalWeb"/>
        <w:spacing w:before="0" w:beforeAutospacing="0" w:after="0" w:afterAutospacing="0"/>
        <w:jc w:val="both"/>
      </w:pPr>
      <w:r w:rsidRPr="00692FA1">
        <w:t> </w:t>
      </w:r>
      <w:r w:rsidRPr="00692FA1">
        <w:t> </w:t>
      </w:r>
      <w:r w:rsidRPr="00692FA1">
        <w:t>h) în înțelesul prezentului contract de finanțare și al anexelor acestuia, trimiterile la actele normative includ și modificările și completările ulterioare ale acestora, precum și orice alte acte normative subsecvente;</w:t>
      </w:r>
    </w:p>
    <w:p w14:paraId="38B3961A" w14:textId="77777777" w:rsidR="002B3F99" w:rsidRPr="00692FA1" w:rsidRDefault="002B3F99" w:rsidP="002B3F99">
      <w:pPr>
        <w:pStyle w:val="NormalWeb"/>
        <w:spacing w:before="0" w:beforeAutospacing="0" w:after="0" w:afterAutospacing="0"/>
        <w:jc w:val="both"/>
      </w:pPr>
      <w:r w:rsidRPr="00692FA1">
        <w:t> </w:t>
      </w:r>
      <w:r w:rsidRPr="00692FA1">
        <w:t> </w:t>
      </w:r>
      <w:r w:rsidRPr="00692FA1">
        <w:t>i) în cazul în care oricare dintre prevederile prezentului contract de finanțare este sau devine nulă, 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contractului de finanțare;</w:t>
      </w:r>
    </w:p>
    <w:p w14:paraId="5C922E5F" w14:textId="77777777" w:rsidR="002B3F99" w:rsidRPr="00692FA1" w:rsidRDefault="002B3F99" w:rsidP="002B3F99">
      <w:pPr>
        <w:pStyle w:val="NormalWeb"/>
        <w:spacing w:before="0" w:beforeAutospacing="0" w:after="0" w:afterAutospacing="0"/>
        <w:jc w:val="both"/>
      </w:pPr>
      <w:r w:rsidRPr="00692FA1">
        <w:t> </w:t>
      </w:r>
      <w:r w:rsidRPr="00692FA1">
        <w:t> </w:t>
      </w:r>
      <w:r w:rsidRPr="00692FA1">
        <w:t>j) în înțelesul prezentului contract de finanțare, atunci când proiectul se implementează în parteneriat, prin „</w:t>
      </w:r>
      <w:r>
        <w:t>B</w:t>
      </w:r>
      <w:r w:rsidRPr="00692FA1">
        <w:t xml:space="preserve">eneficiar“ se înțelege întregul parteneriat (lider de parteneriat și </w:t>
      </w:r>
      <w:r w:rsidRPr="00FA32DB">
        <w:t>parteneri);</w:t>
      </w:r>
    </w:p>
    <w:p w14:paraId="6F09E4ED" w14:textId="77777777" w:rsidR="002B3F99" w:rsidRPr="00692FA1" w:rsidRDefault="002B3F99" w:rsidP="002B3F99">
      <w:pPr>
        <w:pStyle w:val="NormalWeb"/>
        <w:spacing w:before="0" w:beforeAutospacing="0" w:after="0" w:afterAutospacing="0"/>
        <w:jc w:val="both"/>
      </w:pPr>
      <w:r w:rsidRPr="00692FA1">
        <w:t> </w:t>
      </w:r>
      <w:r w:rsidRPr="00692FA1">
        <w:t> </w:t>
      </w:r>
      <w:r w:rsidRPr="00692FA1">
        <w:t>k) în înțelesul prezentului contract de finanțare orice referire la contract se va interpreta ca fiind făcută atât la contract, cât și la anexele acestuia;</w:t>
      </w:r>
    </w:p>
    <w:p w14:paraId="69A03FF2" w14:textId="77777777" w:rsidR="002B3F99" w:rsidRPr="00692FA1" w:rsidRDefault="002B3F99" w:rsidP="002B3F99">
      <w:pPr>
        <w:pStyle w:val="NormalWeb"/>
        <w:spacing w:before="0" w:beforeAutospacing="0" w:after="0" w:afterAutospacing="0"/>
        <w:jc w:val="both"/>
      </w:pPr>
      <w:r w:rsidRPr="00692FA1">
        <w:t> </w:t>
      </w:r>
      <w:r w:rsidRPr="00692FA1">
        <w:t> </w:t>
      </w:r>
      <w:r w:rsidRPr="00692FA1">
        <w:t>l) în înțelesul prezentului contract de finanțare, dacă prin acte normative nu se prevede altfel, termenele (inclusiv durata contractului) se calculează după cum urmează:</w:t>
      </w:r>
    </w:p>
    <w:p w14:paraId="43C21DD3" w14:textId="77777777" w:rsidR="002B3F99" w:rsidRPr="00692FA1" w:rsidRDefault="002B3F99" w:rsidP="002B3F99">
      <w:pPr>
        <w:pStyle w:val="NormalWeb"/>
        <w:spacing w:before="0" w:beforeAutospacing="0" w:after="0" w:afterAutospacing="0"/>
        <w:ind w:left="851" w:hanging="425"/>
        <w:jc w:val="both"/>
      </w:pPr>
      <w:r w:rsidRPr="00692FA1">
        <w:t>(i)   când termenul este stabilit pe luni, el se împlinește în ziua corespunzătoare din ultima lună. Dacă ultima lună nu are o zi corespunzătoare celei în care termenul a început să curgă, termenul se împlinește în ultima zi a acestei luni;</w:t>
      </w:r>
    </w:p>
    <w:p w14:paraId="08FF0B9C" w14:textId="77777777" w:rsidR="002B3F99" w:rsidRPr="00692FA1" w:rsidRDefault="002B3F99" w:rsidP="002B3F99">
      <w:pPr>
        <w:pStyle w:val="NormalWeb"/>
        <w:spacing w:before="0" w:beforeAutospacing="0" w:after="0" w:afterAutospacing="0"/>
        <w:ind w:left="851" w:hanging="425"/>
        <w:jc w:val="both"/>
      </w:pPr>
      <w:r w:rsidRPr="00692FA1">
        <w:t>(ii)  când termenul este stabilit pe zile, acesta începe să curgă în ziua intrării în vigoare a contractului și se împlinește la ora 24.00 din ultima zi;</w:t>
      </w:r>
    </w:p>
    <w:p w14:paraId="3B6D1EFD" w14:textId="77777777" w:rsidR="002B3F99" w:rsidRPr="00692FA1" w:rsidRDefault="002B3F99" w:rsidP="002B3F99">
      <w:pPr>
        <w:pStyle w:val="NormalWeb"/>
        <w:spacing w:before="0" w:beforeAutospacing="0" w:after="0" w:afterAutospacing="0"/>
        <w:ind w:left="851" w:hanging="425"/>
        <w:jc w:val="both"/>
      </w:pPr>
      <w:r w:rsidRPr="00692FA1">
        <w:t>(iii) când termenul este stabilit atât pe luni, cât și pe zile, termenul se calculează aplicând regulile stabilite la pct. (i), iar termenul pe zile curge în continuarea celui stabilit pe luni și se împlinește la ora 24.00 din ultima zi;</w:t>
      </w:r>
    </w:p>
    <w:p w14:paraId="644A960B" w14:textId="77777777" w:rsidR="002B3F99" w:rsidRPr="00692FA1" w:rsidRDefault="002B3F99" w:rsidP="002B3F99">
      <w:pPr>
        <w:pStyle w:val="NormalWeb"/>
        <w:spacing w:before="0" w:beforeAutospacing="0" w:after="0" w:afterAutospacing="0"/>
        <w:ind w:left="851" w:hanging="425"/>
        <w:jc w:val="both"/>
      </w:pPr>
      <w:r w:rsidRPr="00692FA1">
        <w:t>(iv) dacă ultima zi a termenului este o zi nelucrătoare, termenul se consideră împlinit la sfârșitul primei zile lucrătoare care îi urmează;</w:t>
      </w:r>
    </w:p>
    <w:p w14:paraId="1C6AFE70" w14:textId="77777777" w:rsidR="002B3F99" w:rsidRPr="00692FA1" w:rsidRDefault="002B3F99" w:rsidP="002B3F99">
      <w:pPr>
        <w:pStyle w:val="NormalWeb"/>
        <w:spacing w:before="0" w:beforeAutospacing="0" w:after="0" w:afterAutospacing="0"/>
        <w:jc w:val="both"/>
      </w:pPr>
      <w:r w:rsidRPr="00692FA1">
        <w:t> </w:t>
      </w:r>
      <w:r w:rsidRPr="00692FA1">
        <w:t> </w:t>
      </w:r>
      <w:r w:rsidRPr="00692FA1">
        <w:t>m) în înțelesul prezentului contract de finanțare, perioada în care contractul de finanțare încheiat produce efecte reprezintă perioada cuprinsă între data semnării contractului de finanțare de către AM/OI și data închiderii Programului sau data expirării perioadei pentru care trebuie asigurat caracterul durabil sau sustenabilitatea/durabilitatea proiectului, după caz, oricare intervine ultima.</w:t>
      </w:r>
    </w:p>
    <w:p w14:paraId="4FAFCB61" w14:textId="77777777" w:rsidR="002B3F99" w:rsidRPr="00692FA1" w:rsidRDefault="002B3F99" w:rsidP="002B3F99">
      <w:pPr>
        <w:pStyle w:val="NormalWeb"/>
        <w:spacing w:before="0" w:beforeAutospacing="0" w:after="0" w:afterAutospacing="0"/>
        <w:jc w:val="both"/>
      </w:pPr>
      <w:r w:rsidRPr="00692FA1">
        <w:t> </w:t>
      </w:r>
      <w:r w:rsidRPr="00692FA1">
        <w:t> </w:t>
      </w:r>
      <w:r w:rsidRPr="00692FA1">
        <w:t>2. Finanțarea nerambursabilă acordată Beneficiarului este stabilită în termenii și condițiile prezentului contract de finanțare.</w:t>
      </w:r>
    </w:p>
    <w:p w14:paraId="261A2706" w14:textId="77777777" w:rsidR="002B3F99" w:rsidRPr="00692FA1" w:rsidRDefault="002B3F99" w:rsidP="002B3F99">
      <w:pPr>
        <w:pStyle w:val="NormalWeb"/>
        <w:spacing w:before="0" w:beforeAutospacing="0" w:after="240" w:afterAutospacing="0"/>
        <w:jc w:val="both"/>
      </w:pPr>
      <w:r w:rsidRPr="00692FA1">
        <w:t> </w:t>
      </w:r>
      <w:r w:rsidRPr="00692FA1">
        <w:t> </w:t>
      </w:r>
      <w:r w:rsidRPr="00692FA1">
        <w:t>3. Contractul de finanțare este un contract de adeziune. Acesta stabilește cadrul juridic general în care se va desfășura relația contractuală dintre AM/OI și Beneficiar. Raporturile juridice dintre AM/OI și Beneficiar vor fi guvernate de prezentul contract de finanțare care, împreună cu dispozițiile prevăzute în fiecare dintre documentele contractului de finanțare, vor reprezenta legea părților.</w:t>
      </w:r>
    </w:p>
    <w:p w14:paraId="5457E267" w14:textId="77777777" w:rsidR="002B3F99" w:rsidRPr="00692FA1" w:rsidRDefault="002B3F99" w:rsidP="002B3F99">
      <w:pPr>
        <w:pStyle w:val="NormalWeb"/>
        <w:spacing w:before="0" w:beforeAutospacing="0" w:after="0" w:afterAutospacing="0"/>
        <w:jc w:val="both"/>
      </w:pPr>
      <w:r w:rsidRPr="00692FA1">
        <w:t> </w:t>
      </w:r>
      <w:r w:rsidRPr="00692FA1">
        <w:t> </w:t>
      </w:r>
      <w:r w:rsidRPr="00692FA1">
        <w:rPr>
          <w:b/>
          <w:bCs/>
        </w:rPr>
        <w:t>III. Condiții generale</w:t>
      </w:r>
    </w:p>
    <w:p w14:paraId="4A955F5C" w14:textId="77777777" w:rsidR="002B3F99" w:rsidRPr="00692FA1" w:rsidRDefault="002B3F99" w:rsidP="002B3F99">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1</w:t>
      </w:r>
    </w:p>
    <w:p w14:paraId="5F78335F" w14:textId="77777777" w:rsidR="002B3F99" w:rsidRPr="00692FA1" w:rsidRDefault="002B3F99" w:rsidP="002B3F99">
      <w:pPr>
        <w:pStyle w:val="NormalWeb"/>
        <w:spacing w:before="0" w:beforeAutospacing="0" w:after="0" w:afterAutospacing="0"/>
        <w:jc w:val="both"/>
      </w:pPr>
      <w:r w:rsidRPr="00692FA1">
        <w:t> </w:t>
      </w:r>
      <w:r w:rsidRPr="00692FA1">
        <w:t> </w:t>
      </w:r>
      <w:r w:rsidRPr="00692FA1">
        <w:rPr>
          <w:b/>
          <w:bCs/>
        </w:rPr>
        <w:t>Obiectul contractului de finanțare</w:t>
      </w:r>
    </w:p>
    <w:p w14:paraId="2157B362" w14:textId="77777777" w:rsidR="002B3F99" w:rsidRPr="00692FA1" w:rsidRDefault="002B3F99" w:rsidP="002B3F99">
      <w:pPr>
        <w:pStyle w:val="NormalWeb"/>
        <w:spacing w:before="0" w:beforeAutospacing="0" w:after="0" w:afterAutospacing="0"/>
        <w:jc w:val="both"/>
      </w:pPr>
      <w:r w:rsidRPr="00692FA1">
        <w:t> </w:t>
      </w:r>
      <w:r w:rsidRPr="00692FA1">
        <w:t> </w:t>
      </w:r>
      <w:r w:rsidRPr="00692FA1">
        <w:t xml:space="preserve">(1) Obiectul contractului îl reprezintă acordarea finanțării nerambursabile de către ...................., pentru implementarea proiectului cod SMIS: ................ intitulat: „.................“, denumit în continuare </w:t>
      </w:r>
      <w:r w:rsidRPr="00692FA1">
        <w:lastRenderedPageBreak/>
        <w:t>proiect, în conformitate cu obligațiile asumate prin prezentul contract de finanțare, inclusiv anexele care fac parte integrantă din acesta.</w:t>
      </w:r>
    </w:p>
    <w:p w14:paraId="3C897159" w14:textId="77777777" w:rsidR="002B3F99" w:rsidRPr="00692FA1" w:rsidRDefault="002B3F99" w:rsidP="002B3F99">
      <w:pPr>
        <w:pStyle w:val="NormalWeb"/>
        <w:spacing w:before="0" w:beforeAutospacing="0" w:after="0" w:afterAutospacing="0"/>
        <w:jc w:val="both"/>
      </w:pPr>
      <w:r w:rsidRPr="00692FA1">
        <w:t> </w:t>
      </w:r>
      <w:r w:rsidRPr="00692FA1">
        <w:t> </w:t>
      </w:r>
      <w:r w:rsidRPr="00692FA1">
        <w:t>(2) Beneficiarul se angajează să implementeze proiectul, în conformitate cu prevederile cuprinse în prezentul contract de finanțare, inclusiv anexele care fac parte din acesta, și cu legislația europeană și națională aplicabilă.</w:t>
      </w:r>
    </w:p>
    <w:p w14:paraId="7FCE2664" w14:textId="77777777" w:rsidR="002B3F99" w:rsidRPr="00692FA1" w:rsidRDefault="002B3F99" w:rsidP="002B3F99">
      <w:pPr>
        <w:pStyle w:val="NormalWeb"/>
        <w:spacing w:before="0" w:beforeAutospacing="0" w:after="240" w:afterAutospacing="0"/>
        <w:jc w:val="both"/>
      </w:pPr>
      <w:r w:rsidRPr="00692FA1">
        <w:t> </w:t>
      </w:r>
      <w:r w:rsidRPr="00692FA1">
        <w:t> </w:t>
      </w:r>
      <w:r w:rsidRPr="00692FA1">
        <w:t>(3) AM/OI se angajează să plătească finanțarea nerambursabilă la termenele și în condițiile prevăzute în prezentul contract și în conformitate cu legislația europeană și națională aplicabilă.</w:t>
      </w:r>
    </w:p>
    <w:p w14:paraId="22A3B9F9" w14:textId="77777777" w:rsidR="002B3F99" w:rsidRPr="00692FA1" w:rsidRDefault="002B3F99" w:rsidP="002B3F99">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2</w:t>
      </w:r>
    </w:p>
    <w:p w14:paraId="7E2251CE" w14:textId="77777777" w:rsidR="002B3F99" w:rsidRPr="00692FA1" w:rsidRDefault="002B3F99" w:rsidP="002B3F99">
      <w:pPr>
        <w:pStyle w:val="NormalWeb"/>
        <w:spacing w:before="0" w:beforeAutospacing="0" w:after="0" w:afterAutospacing="0"/>
        <w:jc w:val="both"/>
      </w:pPr>
      <w:r w:rsidRPr="00692FA1">
        <w:t> </w:t>
      </w:r>
      <w:r w:rsidRPr="00692FA1">
        <w:t> </w:t>
      </w:r>
      <w:r w:rsidRPr="00692FA1">
        <w:rPr>
          <w:b/>
          <w:bCs/>
        </w:rPr>
        <w:t>Durata contractului</w:t>
      </w:r>
    </w:p>
    <w:p w14:paraId="05A94F90" w14:textId="77777777" w:rsidR="002B3F99" w:rsidRPr="00692FA1" w:rsidRDefault="002B3F99" w:rsidP="002B3F99">
      <w:pPr>
        <w:pStyle w:val="NormalWeb"/>
        <w:spacing w:before="0" w:beforeAutospacing="0" w:after="0" w:afterAutospacing="0"/>
        <w:jc w:val="both"/>
      </w:pPr>
      <w:r w:rsidRPr="00692FA1">
        <w:t> </w:t>
      </w:r>
      <w:r w:rsidRPr="00692FA1">
        <w:t> </w:t>
      </w:r>
      <w:r w:rsidRPr="00692FA1">
        <w:t>(1) Contractul de finanțare intră în vigoare și produce efecte de la data semnării de către ultima parte.</w:t>
      </w:r>
    </w:p>
    <w:p w14:paraId="4B5E0760" w14:textId="77777777" w:rsidR="002B3F99" w:rsidRPr="00FA43E5" w:rsidRDefault="002B3F99" w:rsidP="002B3F99">
      <w:pPr>
        <w:pStyle w:val="NormalWeb"/>
        <w:spacing w:before="0" w:beforeAutospacing="0" w:after="0" w:afterAutospacing="0"/>
        <w:jc w:val="both"/>
      </w:pPr>
      <w:r w:rsidRPr="00692FA1">
        <w:t> </w:t>
      </w:r>
      <w:r w:rsidRPr="00692FA1">
        <w:t> </w:t>
      </w:r>
      <w:r w:rsidRPr="00692FA1">
        <w:t xml:space="preserve">(2) Perioada de implementare a </w:t>
      </w:r>
      <w:r w:rsidRPr="00FA43E5">
        <w:t>proiectului este de …….. luni de la data semnării contractului de finanțare de către ultima parte, la care se adaugă, dacă este cazul, și perioada de desfășurare a activităților proiectului înainte de semnarea contractului de finanțare, conform regulilor de eligibilitate a cheltuielilor.</w:t>
      </w:r>
    </w:p>
    <w:p w14:paraId="714DD353" w14:textId="77777777" w:rsidR="002B3F99" w:rsidRPr="00692FA1" w:rsidRDefault="002B3F99" w:rsidP="002B3F99">
      <w:pPr>
        <w:pStyle w:val="NormalWeb"/>
        <w:spacing w:before="0" w:beforeAutospacing="0" w:after="0" w:afterAutospacing="0"/>
        <w:ind w:firstLine="426"/>
        <w:jc w:val="both"/>
      </w:pPr>
      <w:r w:rsidRPr="00692FA1">
        <w:t>(3) Perioada de implementare a proiectului poate fi prelungită prin acordul părților, în conformitate cu prevederile art. 10, cu încadrare în perioada de implementare maximă stabilită în Ghidul solicitantului, dacă a fost prevăzută, fără ca aceasta să depășească data de 31 decembrie 2029.</w:t>
      </w:r>
    </w:p>
    <w:p w14:paraId="51B1151B" w14:textId="77777777" w:rsidR="002B3F99" w:rsidRPr="00692FA1" w:rsidRDefault="002B3F99" w:rsidP="002B3F99">
      <w:pPr>
        <w:pStyle w:val="NormalWeb"/>
        <w:spacing w:before="0" w:beforeAutospacing="0" w:after="0" w:afterAutospacing="0"/>
        <w:jc w:val="both"/>
      </w:pPr>
      <w:r w:rsidRPr="00692FA1">
        <w:t> </w:t>
      </w:r>
      <w:r w:rsidRPr="00692FA1">
        <w:t> </w:t>
      </w:r>
      <w:r w:rsidRPr="00692FA1">
        <w:t xml:space="preserve">(4) Contractul de finanțare produce efecte de la data semnării de către </w:t>
      </w:r>
      <w:r>
        <w:t xml:space="preserve">ultima parte </w:t>
      </w:r>
      <w:r w:rsidRPr="00692FA1">
        <w:t>până la data închiderii Programului sau data expirării perioadei pentru care trebuie asigurat caracterul durabil al proiectului, respectiv sustenabilitatea/durabilitatea proiectului, oricare intervine ultima.</w:t>
      </w:r>
    </w:p>
    <w:p w14:paraId="118393B0" w14:textId="77777777" w:rsidR="002B3F99" w:rsidRPr="00692FA1" w:rsidRDefault="002B3F99" w:rsidP="002B3F99">
      <w:pPr>
        <w:pStyle w:val="NormalWeb"/>
        <w:spacing w:before="0" w:beforeAutospacing="0" w:after="0" w:afterAutospacing="0"/>
        <w:jc w:val="both"/>
      </w:pPr>
      <w:r w:rsidRPr="00692FA1">
        <w:t> </w:t>
      </w:r>
      <w:r w:rsidRPr="00692FA1">
        <w:t> </w:t>
      </w:r>
      <w:r w:rsidRPr="00692FA1">
        <w:t>(5) În cazul proiectelor care includ investiții productive sau în infrastructură și al celor care nu sunt cofinanțate din Fondul social european Plus (FSE+) sau nu fac parte din operațiunile cofinanțate din Fondul pentru o tranziție justă (FTJ) care fac obiectul art. 8 alin. (2) lit. k), l), m) din Regulamentul (UE) 2021/1.056 al Parlamentului European și al Consiliului din 24 iunie 2021 de instituire a Fondului pentru o tranziție justă, Beneficiarul are obligația asigurării caracterului durabil al proiectului pentru o durată de minimum 3 ani pentru beneficiarii încadrați în categoria IMM, respectiv minimum 5 ani pentru celelalte categorii de beneficiari, calculată de la efectuarea plății finale în cadrul prezentului contract de finanțare, sau, în cazul proiectelor finanțate sub incidența ajutorului de stat, pentru durata prevăzută în reglementările aplicabile ajutorului de stat, oricare dintre acestea este mai mare. Finanțarea nerambursabilă acordată se recuperează total sau parțial de la Beneficiar dacă, în perioada pentru care trebuie asigurat caracterul durabil, proiectul face obiectul oricăreia din următoarele:</w:t>
      </w:r>
    </w:p>
    <w:p w14:paraId="7FC58978" w14:textId="77777777" w:rsidR="002B3F99" w:rsidRPr="00692FA1" w:rsidRDefault="002B3F99" w:rsidP="002B3F99">
      <w:pPr>
        <w:pStyle w:val="NormalWeb"/>
        <w:spacing w:before="0" w:beforeAutospacing="0" w:after="0" w:afterAutospacing="0"/>
        <w:jc w:val="both"/>
      </w:pPr>
      <w:r w:rsidRPr="00692FA1">
        <w:t> </w:t>
      </w:r>
      <w:r w:rsidRPr="00692FA1">
        <w:t> </w:t>
      </w:r>
      <w:r w:rsidRPr="00692FA1">
        <w:t>a) încetarea unei activități productive sau transferul acesteia în afara regiunii de nivel NUTS 2 în care a primit sprijin;</w:t>
      </w:r>
    </w:p>
    <w:p w14:paraId="5837CC2F" w14:textId="77777777" w:rsidR="002B3F99" w:rsidRPr="00692FA1" w:rsidRDefault="002B3F99" w:rsidP="002B3F99">
      <w:pPr>
        <w:pStyle w:val="NormalWeb"/>
        <w:spacing w:before="0" w:beforeAutospacing="0" w:after="0" w:afterAutospacing="0"/>
        <w:jc w:val="both"/>
      </w:pPr>
      <w:r w:rsidRPr="00692FA1">
        <w:t> </w:t>
      </w:r>
      <w:r w:rsidRPr="00692FA1">
        <w:t> </w:t>
      </w:r>
      <w:r w:rsidRPr="00692FA1">
        <w:t>b) o modificare a proprietății asupra unui element de infrastructură care conferă un avantaj nejustificat unei întreprinderi sau unui organism public;</w:t>
      </w:r>
    </w:p>
    <w:p w14:paraId="6FA11032" w14:textId="77777777" w:rsidR="002B3F99" w:rsidRPr="00692FA1" w:rsidRDefault="002B3F99" w:rsidP="002B3F99">
      <w:pPr>
        <w:pStyle w:val="NormalWeb"/>
        <w:spacing w:before="0" w:beforeAutospacing="0" w:after="0" w:afterAutospacing="0"/>
        <w:jc w:val="both"/>
      </w:pPr>
      <w:r w:rsidRPr="00692FA1">
        <w:t> </w:t>
      </w:r>
      <w:r w:rsidRPr="00692FA1">
        <w:t> </w:t>
      </w:r>
      <w:r w:rsidRPr="00692FA1">
        <w:t>c) o modificare substanțială care afectează natura, obiectivele sau condițiile de implementare a proiectului și care ar conduce la subminarea obiectivelor inițiale ale acestuia.</w:t>
      </w:r>
    </w:p>
    <w:p w14:paraId="10F7484D" w14:textId="77777777" w:rsidR="002B3F99" w:rsidRPr="00692FA1" w:rsidRDefault="002B3F99" w:rsidP="002B3F99">
      <w:pPr>
        <w:pStyle w:val="NormalWeb"/>
        <w:spacing w:before="0" w:beforeAutospacing="0" w:after="0" w:afterAutospacing="0"/>
        <w:jc w:val="both"/>
      </w:pPr>
      <w:r w:rsidRPr="00692FA1">
        <w:t> </w:t>
      </w:r>
      <w:r w:rsidRPr="00692FA1">
        <w:t> </w:t>
      </w:r>
      <w:r w:rsidRPr="00692FA1">
        <w:t>(6) În cazul proiectelor cofinanțate din FSE+ sau din FTJ pentru operațiunile care fac obiectul art. 8 alin. (2) lit. k), l), m) din Regulamentul (UE) 2021/1.056, Beneficiarul are obligația asigurării sustenabilității/durabilității proiectului, în condițiile și pentru perioada stabilită de AM/OI prin Condiții specifice/Ghidul solicitantului, calculate de la efectuarea plății finale în cadrul prezentului contract, sau pentru durata prevăzută în reglementările privind ajutorul de stat, oricare dintre acestea este mai mare.</w:t>
      </w:r>
    </w:p>
    <w:p w14:paraId="799D6871" w14:textId="77777777" w:rsidR="002B3F99" w:rsidRPr="00692FA1" w:rsidRDefault="002B3F99" w:rsidP="002B3F99">
      <w:pPr>
        <w:pStyle w:val="NormalWeb"/>
        <w:spacing w:before="0" w:beforeAutospacing="0" w:after="240" w:afterAutospacing="0"/>
        <w:jc w:val="both"/>
      </w:pPr>
      <w:r w:rsidRPr="00692FA1">
        <w:t> </w:t>
      </w:r>
      <w:r w:rsidRPr="00692FA1">
        <w:t> </w:t>
      </w:r>
      <w:r w:rsidRPr="00692FA1">
        <w:t>(7) Reducerea valorii eligibile acordate din fonduri europene și din bugetul național se calculează proporțional cu perioada pentru care nu este asigurat(ă) caracterul durabil sau sustenabilitatea/durabilitatea proiectului, după caz, așa cum este specificat la alin. (5) și (6). Sunt exceptate situațiile în care încetarea activității este rezultatul unui faliment nefraudulos, în conformitate cu prevederile art. 65 alin. (3) din Regulamentul (UE) 2021/1.060.</w:t>
      </w:r>
    </w:p>
    <w:p w14:paraId="26BCB947" w14:textId="77777777" w:rsidR="002B3F99" w:rsidRPr="00692FA1" w:rsidRDefault="002B3F99" w:rsidP="002B3F99">
      <w:pPr>
        <w:pStyle w:val="NormalWeb"/>
        <w:spacing w:before="0" w:beforeAutospacing="0" w:after="0" w:afterAutospacing="0"/>
        <w:jc w:val="both"/>
        <w:rPr>
          <w:color w:val="0000FF"/>
        </w:rPr>
      </w:pPr>
      <w:r w:rsidRPr="00692FA1">
        <w:rPr>
          <w:color w:val="0000FF"/>
        </w:rPr>
        <w:lastRenderedPageBreak/>
        <w:t> </w:t>
      </w:r>
      <w:r w:rsidRPr="00692FA1">
        <w:rPr>
          <w:color w:val="0000FF"/>
        </w:rPr>
        <w:t> </w:t>
      </w:r>
      <w:r w:rsidRPr="00692FA1">
        <w:rPr>
          <w:color w:val="0000FF"/>
        </w:rPr>
        <w:t>ART. 3</w:t>
      </w:r>
    </w:p>
    <w:p w14:paraId="311CA6F2" w14:textId="77777777" w:rsidR="002B3F99" w:rsidRPr="00692FA1" w:rsidRDefault="002B3F99" w:rsidP="002B3F99">
      <w:pPr>
        <w:pStyle w:val="NormalWeb"/>
        <w:spacing w:before="0" w:beforeAutospacing="0" w:after="0" w:afterAutospacing="0"/>
        <w:jc w:val="both"/>
      </w:pPr>
      <w:r w:rsidRPr="00692FA1">
        <w:t> </w:t>
      </w:r>
      <w:r w:rsidRPr="00692FA1">
        <w:t> </w:t>
      </w:r>
      <w:r w:rsidRPr="00692FA1">
        <w:rPr>
          <w:b/>
          <w:bCs/>
        </w:rPr>
        <w:t>Valoarea contractului de finanțare</w:t>
      </w:r>
    </w:p>
    <w:p w14:paraId="333D56B3" w14:textId="77777777" w:rsidR="002B3F99" w:rsidRPr="00692FA1" w:rsidRDefault="002B3F99" w:rsidP="002B3F99">
      <w:pPr>
        <w:pStyle w:val="NormalWeb"/>
        <w:spacing w:before="0" w:beforeAutospacing="0" w:after="0" w:afterAutospacing="0"/>
        <w:jc w:val="both"/>
      </w:pPr>
      <w:r w:rsidRPr="00692FA1">
        <w:t> </w:t>
      </w:r>
      <w:r w:rsidRPr="00692FA1">
        <w:t> </w:t>
      </w:r>
      <w:r w:rsidRPr="00692FA1">
        <w:t>(1) Valoarea totală a contractului este de ........... lei (valoarea în litere), după cum urmează:</w:t>
      </w:r>
    </w:p>
    <w:p w14:paraId="5333E120" w14:textId="77777777" w:rsidR="002B3F99" w:rsidRPr="00692FA1" w:rsidRDefault="002B3F99" w:rsidP="002B3F99">
      <w:pPr>
        <w:pStyle w:val="NormalWeb"/>
        <w:spacing w:before="0" w:beforeAutospacing="0" w:after="0" w:afterAutospacing="0"/>
        <w:jc w:val="both"/>
      </w:pPr>
    </w:p>
    <w:tbl>
      <w:tblPr>
        <w:tblStyle w:val="TableGrid"/>
        <w:tblW w:w="5000" w:type="pct"/>
        <w:tblLayout w:type="fixed"/>
        <w:tblLook w:val="04A0" w:firstRow="1" w:lastRow="0" w:firstColumn="1" w:lastColumn="0" w:noHBand="0" w:noVBand="1"/>
      </w:tblPr>
      <w:tblGrid>
        <w:gridCol w:w="1447"/>
        <w:gridCol w:w="999"/>
        <w:gridCol w:w="1200"/>
        <w:gridCol w:w="959"/>
        <w:gridCol w:w="732"/>
        <w:gridCol w:w="942"/>
        <w:gridCol w:w="560"/>
        <w:gridCol w:w="1371"/>
        <w:gridCol w:w="1419"/>
      </w:tblGrid>
      <w:tr w:rsidR="002B3F99" w:rsidRPr="00422FE8" w14:paraId="11B7239E" w14:textId="77777777" w:rsidTr="007D6FC7">
        <w:trPr>
          <w:trHeight w:val="894"/>
          <w:tblHeader/>
        </w:trPr>
        <w:tc>
          <w:tcPr>
            <w:tcW w:w="751" w:type="pct"/>
          </w:tcPr>
          <w:p w14:paraId="08506923" w14:textId="77777777" w:rsidR="002B3F99" w:rsidRPr="00422FE8" w:rsidRDefault="002B3F99" w:rsidP="007D6FC7">
            <w:pPr>
              <w:pStyle w:val="bullet"/>
              <w:spacing w:before="0" w:after="0"/>
              <w:rPr>
                <w:rFonts w:ascii="Times New Roman" w:hAnsi="Times New Roman" w:cs="Times New Roman"/>
                <w:b/>
                <w:sz w:val="16"/>
                <w:szCs w:val="16"/>
              </w:rPr>
            </w:pPr>
            <w:r w:rsidRPr="00422FE8">
              <w:rPr>
                <w:rFonts w:ascii="Times New Roman" w:hAnsi="Times New Roman" w:cs="Times New Roman"/>
                <w:b/>
                <w:i/>
                <w:sz w:val="16"/>
                <w:szCs w:val="16"/>
              </w:rPr>
              <w:t>Valoare totală eligibilă a proiectului, incl. TVA eligibil</w:t>
            </w:r>
          </w:p>
        </w:tc>
        <w:tc>
          <w:tcPr>
            <w:tcW w:w="1142" w:type="pct"/>
            <w:gridSpan w:val="2"/>
          </w:tcPr>
          <w:p w14:paraId="0FDE1565" w14:textId="77777777" w:rsidR="002B3F99" w:rsidRPr="00422FE8" w:rsidRDefault="002B3F99" w:rsidP="007D6FC7">
            <w:pPr>
              <w:pStyle w:val="bullet"/>
              <w:spacing w:before="0" w:after="0"/>
              <w:rPr>
                <w:rFonts w:ascii="Times New Roman" w:hAnsi="Times New Roman" w:cs="Times New Roman"/>
                <w:b/>
                <w:sz w:val="16"/>
                <w:szCs w:val="16"/>
              </w:rPr>
            </w:pPr>
            <w:r w:rsidRPr="00422FE8">
              <w:rPr>
                <w:rFonts w:ascii="Times New Roman" w:hAnsi="Times New Roman" w:cs="Times New Roman"/>
                <w:b/>
                <w:i/>
                <w:sz w:val="16"/>
                <w:szCs w:val="16"/>
              </w:rPr>
              <w:t xml:space="preserve">Valoare eligibilă nerambursabilă din partea fondurilor (FEDR/FSE+/FC/FTJ)  </w:t>
            </w:r>
          </w:p>
        </w:tc>
        <w:tc>
          <w:tcPr>
            <w:tcW w:w="878" w:type="pct"/>
            <w:gridSpan w:val="2"/>
          </w:tcPr>
          <w:p w14:paraId="55E78793" w14:textId="77777777" w:rsidR="002B3F99" w:rsidRPr="00422FE8" w:rsidRDefault="002B3F99" w:rsidP="007D6FC7">
            <w:pPr>
              <w:pStyle w:val="bullet"/>
              <w:spacing w:before="0" w:after="0"/>
              <w:rPr>
                <w:rFonts w:ascii="Times New Roman" w:hAnsi="Times New Roman" w:cs="Times New Roman"/>
                <w:b/>
                <w:sz w:val="16"/>
                <w:szCs w:val="16"/>
              </w:rPr>
            </w:pPr>
            <w:r w:rsidRPr="00422FE8">
              <w:rPr>
                <w:rFonts w:ascii="Times New Roman" w:hAnsi="Times New Roman" w:cs="Times New Roman"/>
                <w:b/>
                <w:i/>
                <w:sz w:val="16"/>
                <w:szCs w:val="16"/>
              </w:rPr>
              <w:t>Valoarea eligibilă nerambursabilă din bugetul național</w:t>
            </w:r>
          </w:p>
        </w:tc>
        <w:tc>
          <w:tcPr>
            <w:tcW w:w="780" w:type="pct"/>
            <w:gridSpan w:val="2"/>
          </w:tcPr>
          <w:p w14:paraId="2E4901F9" w14:textId="77777777" w:rsidR="002B3F99" w:rsidRPr="00422FE8" w:rsidRDefault="002B3F99" w:rsidP="007D6FC7">
            <w:pPr>
              <w:pStyle w:val="bullet"/>
              <w:spacing w:before="0" w:after="0"/>
              <w:rPr>
                <w:rFonts w:ascii="Times New Roman" w:hAnsi="Times New Roman" w:cs="Times New Roman"/>
                <w:b/>
                <w:sz w:val="16"/>
                <w:szCs w:val="16"/>
              </w:rPr>
            </w:pPr>
            <w:r w:rsidRPr="00422FE8">
              <w:rPr>
                <w:rFonts w:ascii="Times New Roman" w:hAnsi="Times New Roman" w:cs="Times New Roman"/>
                <w:b/>
                <w:i/>
                <w:sz w:val="16"/>
                <w:szCs w:val="16"/>
              </w:rPr>
              <w:t xml:space="preserve">Valoare cofinanțare eligibilă beneficiar </w:t>
            </w:r>
          </w:p>
        </w:tc>
        <w:tc>
          <w:tcPr>
            <w:tcW w:w="712" w:type="pct"/>
          </w:tcPr>
          <w:p w14:paraId="41DD72B1" w14:textId="77777777" w:rsidR="002B3F99" w:rsidRPr="00422FE8" w:rsidRDefault="002B3F99" w:rsidP="007D6FC7">
            <w:pPr>
              <w:pStyle w:val="bullet"/>
              <w:spacing w:before="0" w:after="0"/>
              <w:jc w:val="center"/>
              <w:rPr>
                <w:rFonts w:ascii="Times New Roman" w:hAnsi="Times New Roman" w:cs="Times New Roman"/>
                <w:b/>
                <w:sz w:val="16"/>
                <w:szCs w:val="16"/>
              </w:rPr>
            </w:pPr>
            <w:r w:rsidRPr="00422FE8">
              <w:rPr>
                <w:rFonts w:ascii="Times New Roman" w:hAnsi="Times New Roman" w:cs="Times New Roman"/>
                <w:b/>
                <w:sz w:val="16"/>
                <w:szCs w:val="16"/>
              </w:rPr>
              <w:t>Valoare totală neeligibilă a proiectului, incl. TVA neeligibil</w:t>
            </w:r>
            <w:r w:rsidRPr="00422FE8">
              <w:rPr>
                <w:rStyle w:val="FootnoteReference"/>
                <w:rFonts w:ascii="Times New Roman" w:hAnsi="Times New Roman" w:cs="Times New Roman"/>
                <w:sz w:val="16"/>
                <w:szCs w:val="16"/>
              </w:rPr>
              <w:footnoteReference w:id="1"/>
            </w:r>
          </w:p>
        </w:tc>
        <w:tc>
          <w:tcPr>
            <w:tcW w:w="738" w:type="pct"/>
          </w:tcPr>
          <w:p w14:paraId="6785C3D8" w14:textId="77777777" w:rsidR="002B3F99" w:rsidRPr="00422FE8" w:rsidRDefault="002B3F99" w:rsidP="007D6FC7">
            <w:pPr>
              <w:pStyle w:val="bullet"/>
              <w:spacing w:before="0" w:after="0"/>
              <w:jc w:val="center"/>
              <w:rPr>
                <w:rFonts w:ascii="Times New Roman" w:hAnsi="Times New Roman" w:cs="Times New Roman"/>
                <w:b/>
                <w:sz w:val="16"/>
                <w:szCs w:val="16"/>
              </w:rPr>
            </w:pPr>
            <w:r w:rsidRPr="00422FE8">
              <w:rPr>
                <w:rFonts w:ascii="Times New Roman" w:hAnsi="Times New Roman" w:cs="Times New Roman"/>
                <w:b/>
                <w:sz w:val="16"/>
                <w:szCs w:val="16"/>
              </w:rPr>
              <w:t>Valoare totală a proiectului</w:t>
            </w:r>
          </w:p>
        </w:tc>
      </w:tr>
      <w:tr w:rsidR="002B3F99" w:rsidRPr="00422FE8" w14:paraId="66660E2F" w14:textId="77777777" w:rsidTr="007D6FC7">
        <w:trPr>
          <w:tblHeader/>
        </w:trPr>
        <w:tc>
          <w:tcPr>
            <w:tcW w:w="751" w:type="pct"/>
          </w:tcPr>
          <w:p w14:paraId="39DE1853" w14:textId="77777777" w:rsidR="002B3F99" w:rsidRPr="00422FE8" w:rsidRDefault="002B3F99" w:rsidP="007D6FC7">
            <w:pPr>
              <w:pStyle w:val="bullet"/>
              <w:spacing w:before="0" w:after="0"/>
              <w:jc w:val="center"/>
              <w:rPr>
                <w:rFonts w:ascii="Times New Roman" w:hAnsi="Times New Roman" w:cs="Times New Roman"/>
                <w:i/>
                <w:sz w:val="16"/>
                <w:szCs w:val="16"/>
              </w:rPr>
            </w:pPr>
            <w:r w:rsidRPr="00422FE8">
              <w:rPr>
                <w:rFonts w:ascii="Times New Roman" w:hAnsi="Times New Roman" w:cs="Times New Roman"/>
                <w:sz w:val="16"/>
                <w:szCs w:val="16"/>
              </w:rPr>
              <w:t>(lei)</w:t>
            </w:r>
          </w:p>
        </w:tc>
        <w:tc>
          <w:tcPr>
            <w:tcW w:w="519" w:type="pct"/>
          </w:tcPr>
          <w:p w14:paraId="1857FD46" w14:textId="77777777" w:rsidR="002B3F99" w:rsidRPr="00422FE8" w:rsidRDefault="002B3F99" w:rsidP="007D6FC7">
            <w:pPr>
              <w:pStyle w:val="bullet"/>
              <w:spacing w:before="0" w:after="0"/>
              <w:jc w:val="center"/>
              <w:rPr>
                <w:rFonts w:ascii="Times New Roman" w:hAnsi="Times New Roman" w:cs="Times New Roman"/>
                <w:i/>
                <w:sz w:val="16"/>
                <w:szCs w:val="16"/>
              </w:rPr>
            </w:pPr>
            <w:r w:rsidRPr="00422FE8">
              <w:rPr>
                <w:rFonts w:ascii="Times New Roman" w:hAnsi="Times New Roman" w:cs="Times New Roman"/>
                <w:sz w:val="16"/>
                <w:szCs w:val="16"/>
              </w:rPr>
              <w:t>(lei)</w:t>
            </w:r>
          </w:p>
        </w:tc>
        <w:tc>
          <w:tcPr>
            <w:tcW w:w="622" w:type="pct"/>
          </w:tcPr>
          <w:p w14:paraId="029C2719" w14:textId="77777777" w:rsidR="002B3F99" w:rsidRPr="00422FE8" w:rsidRDefault="002B3F99" w:rsidP="007D6FC7">
            <w:pPr>
              <w:pStyle w:val="bullet"/>
              <w:spacing w:before="0" w:after="0"/>
              <w:jc w:val="center"/>
              <w:rPr>
                <w:rFonts w:ascii="Times New Roman" w:hAnsi="Times New Roman" w:cs="Times New Roman"/>
                <w:i/>
                <w:sz w:val="16"/>
                <w:szCs w:val="16"/>
              </w:rPr>
            </w:pPr>
            <w:r w:rsidRPr="00422FE8">
              <w:rPr>
                <w:rFonts w:ascii="Times New Roman" w:hAnsi="Times New Roman" w:cs="Times New Roman"/>
                <w:sz w:val="16"/>
                <w:szCs w:val="16"/>
              </w:rPr>
              <w:t>(%)</w:t>
            </w:r>
          </w:p>
        </w:tc>
        <w:tc>
          <w:tcPr>
            <w:tcW w:w="498" w:type="pct"/>
          </w:tcPr>
          <w:p w14:paraId="3B949431" w14:textId="77777777" w:rsidR="002B3F99" w:rsidRPr="00422FE8" w:rsidRDefault="002B3F99" w:rsidP="007D6FC7">
            <w:pPr>
              <w:pStyle w:val="bullet"/>
              <w:spacing w:before="0" w:after="0"/>
              <w:jc w:val="center"/>
              <w:rPr>
                <w:rFonts w:ascii="Times New Roman" w:hAnsi="Times New Roman" w:cs="Times New Roman"/>
                <w:i/>
                <w:sz w:val="16"/>
                <w:szCs w:val="16"/>
              </w:rPr>
            </w:pPr>
            <w:r w:rsidRPr="00422FE8">
              <w:rPr>
                <w:rFonts w:ascii="Times New Roman" w:hAnsi="Times New Roman" w:cs="Times New Roman"/>
                <w:sz w:val="16"/>
                <w:szCs w:val="16"/>
              </w:rPr>
              <w:t>(lei)</w:t>
            </w:r>
          </w:p>
        </w:tc>
        <w:tc>
          <w:tcPr>
            <w:tcW w:w="380" w:type="pct"/>
          </w:tcPr>
          <w:p w14:paraId="4E05F8CA" w14:textId="77777777" w:rsidR="002B3F99" w:rsidRPr="00422FE8" w:rsidRDefault="002B3F99" w:rsidP="007D6FC7">
            <w:pPr>
              <w:pStyle w:val="bullet"/>
              <w:spacing w:before="0" w:after="0"/>
              <w:jc w:val="center"/>
              <w:rPr>
                <w:rFonts w:ascii="Times New Roman" w:hAnsi="Times New Roman" w:cs="Times New Roman"/>
                <w:i/>
                <w:sz w:val="16"/>
                <w:szCs w:val="16"/>
              </w:rPr>
            </w:pPr>
            <w:r w:rsidRPr="00422FE8">
              <w:rPr>
                <w:rFonts w:ascii="Times New Roman" w:hAnsi="Times New Roman" w:cs="Times New Roman"/>
                <w:sz w:val="16"/>
                <w:szCs w:val="16"/>
              </w:rPr>
              <w:t>(%)</w:t>
            </w:r>
          </w:p>
        </w:tc>
        <w:tc>
          <w:tcPr>
            <w:tcW w:w="489" w:type="pct"/>
          </w:tcPr>
          <w:p w14:paraId="562637D2" w14:textId="77777777" w:rsidR="002B3F99" w:rsidRPr="00422FE8" w:rsidRDefault="002B3F99" w:rsidP="007D6FC7">
            <w:pPr>
              <w:pStyle w:val="bullet"/>
              <w:spacing w:before="0" w:after="0"/>
              <w:jc w:val="center"/>
              <w:rPr>
                <w:rFonts w:ascii="Times New Roman" w:hAnsi="Times New Roman" w:cs="Times New Roman"/>
                <w:i/>
                <w:sz w:val="16"/>
                <w:szCs w:val="16"/>
              </w:rPr>
            </w:pPr>
            <w:r w:rsidRPr="00422FE8">
              <w:rPr>
                <w:rFonts w:ascii="Times New Roman" w:hAnsi="Times New Roman" w:cs="Times New Roman"/>
                <w:sz w:val="16"/>
                <w:szCs w:val="16"/>
              </w:rPr>
              <w:t>(lei)</w:t>
            </w:r>
          </w:p>
        </w:tc>
        <w:tc>
          <w:tcPr>
            <w:tcW w:w="291" w:type="pct"/>
          </w:tcPr>
          <w:p w14:paraId="13385659" w14:textId="77777777" w:rsidR="002B3F99" w:rsidRPr="00422FE8" w:rsidRDefault="002B3F99" w:rsidP="007D6FC7">
            <w:pPr>
              <w:pStyle w:val="bullet"/>
              <w:spacing w:before="0" w:after="0"/>
              <w:jc w:val="center"/>
              <w:rPr>
                <w:rFonts w:ascii="Times New Roman" w:hAnsi="Times New Roman" w:cs="Times New Roman"/>
                <w:i/>
                <w:sz w:val="16"/>
                <w:szCs w:val="16"/>
              </w:rPr>
            </w:pPr>
            <w:r w:rsidRPr="00422FE8">
              <w:rPr>
                <w:rFonts w:ascii="Times New Roman" w:hAnsi="Times New Roman" w:cs="Times New Roman"/>
                <w:sz w:val="16"/>
                <w:szCs w:val="16"/>
              </w:rPr>
              <w:t>(%)</w:t>
            </w:r>
          </w:p>
        </w:tc>
        <w:tc>
          <w:tcPr>
            <w:tcW w:w="712" w:type="pct"/>
          </w:tcPr>
          <w:p w14:paraId="73554CC0" w14:textId="77777777" w:rsidR="002B3F99" w:rsidRPr="00422FE8" w:rsidRDefault="002B3F99" w:rsidP="007D6FC7">
            <w:pPr>
              <w:pStyle w:val="bullet"/>
              <w:spacing w:before="0" w:after="0"/>
              <w:jc w:val="center"/>
              <w:rPr>
                <w:rFonts w:ascii="Times New Roman" w:hAnsi="Times New Roman" w:cs="Times New Roman"/>
                <w:i/>
                <w:sz w:val="16"/>
                <w:szCs w:val="16"/>
              </w:rPr>
            </w:pPr>
            <w:r w:rsidRPr="00422FE8">
              <w:rPr>
                <w:rFonts w:ascii="Times New Roman" w:hAnsi="Times New Roman" w:cs="Times New Roman"/>
                <w:sz w:val="16"/>
                <w:szCs w:val="16"/>
              </w:rPr>
              <w:t>(lei)</w:t>
            </w:r>
          </w:p>
        </w:tc>
        <w:tc>
          <w:tcPr>
            <w:tcW w:w="738" w:type="pct"/>
          </w:tcPr>
          <w:p w14:paraId="2A6E5956" w14:textId="77777777" w:rsidR="002B3F99" w:rsidRPr="00422FE8" w:rsidRDefault="002B3F99" w:rsidP="007D6FC7">
            <w:pPr>
              <w:pStyle w:val="bullet"/>
              <w:spacing w:before="0" w:after="0"/>
              <w:jc w:val="center"/>
              <w:rPr>
                <w:rFonts w:ascii="Times New Roman" w:hAnsi="Times New Roman" w:cs="Times New Roman"/>
                <w:i/>
                <w:sz w:val="16"/>
                <w:szCs w:val="16"/>
              </w:rPr>
            </w:pPr>
            <w:r w:rsidRPr="00422FE8">
              <w:rPr>
                <w:rFonts w:ascii="Times New Roman" w:hAnsi="Times New Roman" w:cs="Times New Roman"/>
                <w:sz w:val="16"/>
                <w:szCs w:val="16"/>
              </w:rPr>
              <w:t>(lei)</w:t>
            </w:r>
          </w:p>
        </w:tc>
      </w:tr>
      <w:tr w:rsidR="002B3F99" w:rsidRPr="00422FE8" w14:paraId="5A629D33" w14:textId="77777777" w:rsidTr="007D6FC7">
        <w:trPr>
          <w:tblHeader/>
        </w:trPr>
        <w:tc>
          <w:tcPr>
            <w:tcW w:w="751" w:type="pct"/>
          </w:tcPr>
          <w:p w14:paraId="743B0806" w14:textId="77777777" w:rsidR="002B3F99" w:rsidRPr="00422FE8" w:rsidRDefault="002B3F99" w:rsidP="007D6FC7">
            <w:pPr>
              <w:pStyle w:val="bullet"/>
              <w:spacing w:before="0" w:after="0"/>
              <w:jc w:val="center"/>
              <w:rPr>
                <w:rFonts w:ascii="Times New Roman" w:hAnsi="Times New Roman" w:cs="Times New Roman"/>
                <w:i/>
                <w:sz w:val="16"/>
                <w:szCs w:val="16"/>
              </w:rPr>
            </w:pPr>
            <w:r w:rsidRPr="00422FE8">
              <w:rPr>
                <w:rFonts w:ascii="Times New Roman" w:hAnsi="Times New Roman" w:cs="Times New Roman"/>
                <w:i/>
                <w:sz w:val="16"/>
                <w:szCs w:val="16"/>
              </w:rPr>
              <w:t>1 =2+ 3+4</w:t>
            </w:r>
          </w:p>
        </w:tc>
        <w:tc>
          <w:tcPr>
            <w:tcW w:w="519" w:type="pct"/>
          </w:tcPr>
          <w:p w14:paraId="17AFBE0D" w14:textId="77777777" w:rsidR="002B3F99" w:rsidRPr="00422FE8" w:rsidRDefault="002B3F99" w:rsidP="007D6FC7">
            <w:pPr>
              <w:pStyle w:val="bullet"/>
              <w:spacing w:before="0" w:after="0"/>
              <w:jc w:val="center"/>
              <w:rPr>
                <w:rFonts w:ascii="Times New Roman" w:hAnsi="Times New Roman" w:cs="Times New Roman"/>
                <w:i/>
                <w:sz w:val="16"/>
                <w:szCs w:val="16"/>
              </w:rPr>
            </w:pPr>
            <w:r w:rsidRPr="00422FE8">
              <w:rPr>
                <w:rFonts w:ascii="Times New Roman" w:hAnsi="Times New Roman" w:cs="Times New Roman"/>
                <w:i/>
                <w:sz w:val="16"/>
                <w:szCs w:val="16"/>
              </w:rPr>
              <w:t>2</w:t>
            </w:r>
          </w:p>
        </w:tc>
        <w:tc>
          <w:tcPr>
            <w:tcW w:w="622" w:type="pct"/>
          </w:tcPr>
          <w:p w14:paraId="4C1AB38A" w14:textId="77777777" w:rsidR="002B3F99" w:rsidRPr="00422FE8" w:rsidRDefault="002B3F99" w:rsidP="007D6FC7">
            <w:pPr>
              <w:pStyle w:val="bullet"/>
              <w:spacing w:before="0" w:after="0"/>
              <w:jc w:val="center"/>
              <w:rPr>
                <w:rFonts w:ascii="Times New Roman" w:hAnsi="Times New Roman" w:cs="Times New Roman"/>
                <w:i/>
                <w:sz w:val="16"/>
                <w:szCs w:val="16"/>
                <w:vertAlign w:val="superscript"/>
              </w:rPr>
            </w:pPr>
            <w:r w:rsidRPr="00422FE8">
              <w:rPr>
                <w:rFonts w:ascii="Times New Roman" w:hAnsi="Times New Roman" w:cs="Times New Roman"/>
                <w:i/>
                <w:sz w:val="16"/>
                <w:szCs w:val="16"/>
              </w:rPr>
              <w:t>2</w:t>
            </w:r>
            <w:r w:rsidRPr="00422FE8">
              <w:rPr>
                <w:rFonts w:ascii="Times New Roman" w:hAnsi="Times New Roman" w:cs="Times New Roman"/>
                <w:i/>
                <w:sz w:val="16"/>
                <w:szCs w:val="16"/>
                <w:vertAlign w:val="superscript"/>
              </w:rPr>
              <w:t>1</w:t>
            </w:r>
          </w:p>
        </w:tc>
        <w:tc>
          <w:tcPr>
            <w:tcW w:w="498" w:type="pct"/>
          </w:tcPr>
          <w:p w14:paraId="3766A587" w14:textId="77777777" w:rsidR="002B3F99" w:rsidRPr="00422FE8" w:rsidRDefault="002B3F99" w:rsidP="007D6FC7">
            <w:pPr>
              <w:pStyle w:val="bullet"/>
              <w:spacing w:before="0" w:after="0"/>
              <w:jc w:val="center"/>
              <w:rPr>
                <w:rFonts w:ascii="Times New Roman" w:hAnsi="Times New Roman" w:cs="Times New Roman"/>
                <w:i/>
                <w:sz w:val="16"/>
                <w:szCs w:val="16"/>
              </w:rPr>
            </w:pPr>
            <w:r w:rsidRPr="00422FE8">
              <w:rPr>
                <w:rFonts w:ascii="Times New Roman" w:hAnsi="Times New Roman" w:cs="Times New Roman"/>
                <w:i/>
                <w:sz w:val="16"/>
                <w:szCs w:val="16"/>
              </w:rPr>
              <w:t>3</w:t>
            </w:r>
          </w:p>
        </w:tc>
        <w:tc>
          <w:tcPr>
            <w:tcW w:w="380" w:type="pct"/>
          </w:tcPr>
          <w:p w14:paraId="77E8F133" w14:textId="77777777" w:rsidR="002B3F99" w:rsidRPr="00422FE8" w:rsidRDefault="002B3F99" w:rsidP="007D6FC7">
            <w:pPr>
              <w:pStyle w:val="bullet"/>
              <w:spacing w:before="0" w:after="0"/>
              <w:jc w:val="center"/>
              <w:rPr>
                <w:rFonts w:ascii="Times New Roman" w:hAnsi="Times New Roman" w:cs="Times New Roman"/>
                <w:i/>
                <w:sz w:val="16"/>
                <w:szCs w:val="16"/>
                <w:vertAlign w:val="superscript"/>
              </w:rPr>
            </w:pPr>
            <w:r w:rsidRPr="00422FE8">
              <w:rPr>
                <w:rFonts w:ascii="Times New Roman" w:hAnsi="Times New Roman" w:cs="Times New Roman"/>
                <w:i/>
                <w:sz w:val="16"/>
                <w:szCs w:val="16"/>
              </w:rPr>
              <w:t>3</w:t>
            </w:r>
            <w:r w:rsidRPr="00422FE8">
              <w:rPr>
                <w:rFonts w:ascii="Times New Roman" w:hAnsi="Times New Roman" w:cs="Times New Roman"/>
                <w:i/>
                <w:sz w:val="16"/>
                <w:szCs w:val="16"/>
                <w:vertAlign w:val="superscript"/>
              </w:rPr>
              <w:t>1</w:t>
            </w:r>
          </w:p>
        </w:tc>
        <w:tc>
          <w:tcPr>
            <w:tcW w:w="489" w:type="pct"/>
          </w:tcPr>
          <w:p w14:paraId="3E7A2478" w14:textId="77777777" w:rsidR="002B3F99" w:rsidRPr="00422FE8" w:rsidRDefault="002B3F99" w:rsidP="007D6FC7">
            <w:pPr>
              <w:pStyle w:val="bullet"/>
              <w:spacing w:before="0" w:after="0"/>
              <w:jc w:val="center"/>
              <w:rPr>
                <w:rFonts w:ascii="Times New Roman" w:hAnsi="Times New Roman" w:cs="Times New Roman"/>
                <w:i/>
                <w:sz w:val="16"/>
                <w:szCs w:val="16"/>
              </w:rPr>
            </w:pPr>
            <w:r w:rsidRPr="00422FE8">
              <w:rPr>
                <w:rFonts w:ascii="Times New Roman" w:hAnsi="Times New Roman" w:cs="Times New Roman"/>
                <w:i/>
                <w:sz w:val="16"/>
                <w:szCs w:val="16"/>
              </w:rPr>
              <w:t>4</w:t>
            </w:r>
          </w:p>
        </w:tc>
        <w:tc>
          <w:tcPr>
            <w:tcW w:w="291" w:type="pct"/>
          </w:tcPr>
          <w:p w14:paraId="6ED5DBA5" w14:textId="77777777" w:rsidR="002B3F99" w:rsidRPr="00422FE8" w:rsidRDefault="002B3F99" w:rsidP="007D6FC7">
            <w:pPr>
              <w:pStyle w:val="bullet"/>
              <w:spacing w:before="0" w:after="0"/>
              <w:jc w:val="center"/>
              <w:rPr>
                <w:rFonts w:ascii="Times New Roman" w:hAnsi="Times New Roman" w:cs="Times New Roman"/>
                <w:i/>
                <w:sz w:val="16"/>
                <w:szCs w:val="16"/>
                <w:vertAlign w:val="superscript"/>
              </w:rPr>
            </w:pPr>
            <w:r w:rsidRPr="00422FE8">
              <w:rPr>
                <w:rFonts w:ascii="Times New Roman" w:hAnsi="Times New Roman" w:cs="Times New Roman"/>
                <w:i/>
                <w:sz w:val="16"/>
                <w:szCs w:val="16"/>
              </w:rPr>
              <w:t>4</w:t>
            </w:r>
            <w:r w:rsidRPr="00422FE8">
              <w:rPr>
                <w:rFonts w:ascii="Times New Roman" w:hAnsi="Times New Roman" w:cs="Times New Roman"/>
                <w:i/>
                <w:sz w:val="16"/>
                <w:szCs w:val="16"/>
                <w:vertAlign w:val="superscript"/>
              </w:rPr>
              <w:t>1</w:t>
            </w:r>
          </w:p>
        </w:tc>
        <w:tc>
          <w:tcPr>
            <w:tcW w:w="712" w:type="pct"/>
          </w:tcPr>
          <w:p w14:paraId="1D5830CB" w14:textId="77777777" w:rsidR="002B3F99" w:rsidRPr="00422FE8" w:rsidRDefault="002B3F99" w:rsidP="007D6FC7">
            <w:pPr>
              <w:pStyle w:val="bullet"/>
              <w:spacing w:before="0" w:after="0"/>
              <w:jc w:val="center"/>
              <w:rPr>
                <w:rFonts w:ascii="Times New Roman" w:hAnsi="Times New Roman" w:cs="Times New Roman"/>
                <w:i/>
                <w:sz w:val="16"/>
                <w:szCs w:val="16"/>
              </w:rPr>
            </w:pPr>
            <w:r w:rsidRPr="00422FE8">
              <w:rPr>
                <w:rFonts w:ascii="Times New Roman" w:hAnsi="Times New Roman" w:cs="Times New Roman"/>
                <w:i/>
                <w:sz w:val="16"/>
                <w:szCs w:val="16"/>
              </w:rPr>
              <w:t>5</w:t>
            </w:r>
          </w:p>
        </w:tc>
        <w:tc>
          <w:tcPr>
            <w:tcW w:w="738" w:type="pct"/>
          </w:tcPr>
          <w:p w14:paraId="5B54AC4B" w14:textId="77777777" w:rsidR="002B3F99" w:rsidRPr="00422FE8" w:rsidRDefault="002B3F99" w:rsidP="007D6FC7">
            <w:pPr>
              <w:pStyle w:val="bullet"/>
              <w:spacing w:before="0" w:after="0"/>
              <w:jc w:val="center"/>
              <w:rPr>
                <w:rFonts w:ascii="Times New Roman" w:hAnsi="Times New Roman" w:cs="Times New Roman"/>
                <w:i/>
                <w:sz w:val="16"/>
                <w:szCs w:val="16"/>
              </w:rPr>
            </w:pPr>
            <w:r w:rsidRPr="00422FE8">
              <w:rPr>
                <w:rFonts w:ascii="Times New Roman" w:hAnsi="Times New Roman" w:cs="Times New Roman"/>
                <w:i/>
                <w:sz w:val="16"/>
                <w:szCs w:val="16"/>
              </w:rPr>
              <w:t>6=1+5</w:t>
            </w:r>
          </w:p>
        </w:tc>
      </w:tr>
      <w:tr w:rsidR="002B3F99" w:rsidRPr="00422FE8" w14:paraId="2A19DA95" w14:textId="77777777" w:rsidTr="007D6FC7">
        <w:tc>
          <w:tcPr>
            <w:tcW w:w="751" w:type="pct"/>
          </w:tcPr>
          <w:p w14:paraId="14359335" w14:textId="77777777" w:rsidR="002B3F99" w:rsidRPr="00422FE8" w:rsidRDefault="002B3F99" w:rsidP="007D6FC7">
            <w:pPr>
              <w:pStyle w:val="bullet"/>
              <w:spacing w:before="0" w:after="0"/>
              <w:rPr>
                <w:rFonts w:ascii="Times New Roman" w:hAnsi="Times New Roman" w:cs="Times New Roman"/>
                <w:sz w:val="16"/>
                <w:szCs w:val="16"/>
              </w:rPr>
            </w:pPr>
          </w:p>
        </w:tc>
        <w:tc>
          <w:tcPr>
            <w:tcW w:w="519" w:type="pct"/>
          </w:tcPr>
          <w:p w14:paraId="665D1E63" w14:textId="77777777" w:rsidR="002B3F99" w:rsidRPr="00422FE8" w:rsidRDefault="002B3F99" w:rsidP="007D6FC7">
            <w:pPr>
              <w:pStyle w:val="bullet"/>
              <w:spacing w:before="0" w:after="0"/>
              <w:rPr>
                <w:rFonts w:ascii="Times New Roman" w:hAnsi="Times New Roman" w:cs="Times New Roman"/>
                <w:sz w:val="16"/>
                <w:szCs w:val="16"/>
              </w:rPr>
            </w:pPr>
          </w:p>
        </w:tc>
        <w:tc>
          <w:tcPr>
            <w:tcW w:w="622" w:type="pct"/>
          </w:tcPr>
          <w:p w14:paraId="1D639668" w14:textId="77777777" w:rsidR="002B3F99" w:rsidRPr="00422FE8" w:rsidRDefault="002B3F99" w:rsidP="007D6FC7">
            <w:pPr>
              <w:pStyle w:val="bullet"/>
              <w:spacing w:before="0" w:after="0"/>
              <w:rPr>
                <w:rFonts w:ascii="Times New Roman" w:hAnsi="Times New Roman" w:cs="Times New Roman"/>
                <w:sz w:val="16"/>
                <w:szCs w:val="16"/>
              </w:rPr>
            </w:pPr>
          </w:p>
        </w:tc>
        <w:tc>
          <w:tcPr>
            <w:tcW w:w="498" w:type="pct"/>
          </w:tcPr>
          <w:p w14:paraId="108DD07A" w14:textId="77777777" w:rsidR="002B3F99" w:rsidRPr="00422FE8" w:rsidRDefault="002B3F99" w:rsidP="007D6FC7">
            <w:pPr>
              <w:pStyle w:val="bullet"/>
              <w:spacing w:before="0" w:after="0"/>
              <w:rPr>
                <w:rFonts w:ascii="Times New Roman" w:hAnsi="Times New Roman" w:cs="Times New Roman"/>
                <w:sz w:val="16"/>
                <w:szCs w:val="16"/>
              </w:rPr>
            </w:pPr>
          </w:p>
        </w:tc>
        <w:tc>
          <w:tcPr>
            <w:tcW w:w="380" w:type="pct"/>
          </w:tcPr>
          <w:p w14:paraId="2B8390BE" w14:textId="77777777" w:rsidR="002B3F99" w:rsidRPr="00422FE8" w:rsidRDefault="002B3F99" w:rsidP="007D6FC7">
            <w:pPr>
              <w:pStyle w:val="bullet"/>
              <w:spacing w:before="0" w:after="0"/>
              <w:rPr>
                <w:rFonts w:ascii="Times New Roman" w:hAnsi="Times New Roman" w:cs="Times New Roman"/>
                <w:sz w:val="16"/>
                <w:szCs w:val="16"/>
              </w:rPr>
            </w:pPr>
          </w:p>
        </w:tc>
        <w:tc>
          <w:tcPr>
            <w:tcW w:w="489" w:type="pct"/>
          </w:tcPr>
          <w:p w14:paraId="71549A3E" w14:textId="77777777" w:rsidR="002B3F99" w:rsidRPr="00422FE8" w:rsidRDefault="002B3F99" w:rsidP="007D6FC7">
            <w:pPr>
              <w:pStyle w:val="bullet"/>
              <w:spacing w:before="0" w:after="0"/>
              <w:rPr>
                <w:rFonts w:ascii="Times New Roman" w:hAnsi="Times New Roman" w:cs="Times New Roman"/>
                <w:sz w:val="16"/>
                <w:szCs w:val="16"/>
              </w:rPr>
            </w:pPr>
          </w:p>
        </w:tc>
        <w:tc>
          <w:tcPr>
            <w:tcW w:w="291" w:type="pct"/>
          </w:tcPr>
          <w:p w14:paraId="55AE38D4" w14:textId="77777777" w:rsidR="002B3F99" w:rsidRPr="00422FE8" w:rsidRDefault="002B3F99" w:rsidP="007D6FC7">
            <w:pPr>
              <w:pStyle w:val="bullet"/>
              <w:spacing w:before="0" w:after="0"/>
              <w:rPr>
                <w:rFonts w:ascii="Times New Roman" w:hAnsi="Times New Roman" w:cs="Times New Roman"/>
                <w:sz w:val="16"/>
                <w:szCs w:val="16"/>
              </w:rPr>
            </w:pPr>
          </w:p>
        </w:tc>
        <w:tc>
          <w:tcPr>
            <w:tcW w:w="712" w:type="pct"/>
          </w:tcPr>
          <w:p w14:paraId="17C7040B" w14:textId="77777777" w:rsidR="002B3F99" w:rsidRPr="00422FE8" w:rsidRDefault="002B3F99" w:rsidP="007D6FC7">
            <w:pPr>
              <w:pStyle w:val="bullet"/>
              <w:spacing w:before="0" w:after="0"/>
              <w:rPr>
                <w:rFonts w:ascii="Times New Roman" w:hAnsi="Times New Roman" w:cs="Times New Roman"/>
                <w:sz w:val="16"/>
                <w:szCs w:val="16"/>
              </w:rPr>
            </w:pPr>
          </w:p>
        </w:tc>
        <w:tc>
          <w:tcPr>
            <w:tcW w:w="738" w:type="pct"/>
          </w:tcPr>
          <w:p w14:paraId="48F2EA78" w14:textId="77777777" w:rsidR="002B3F99" w:rsidRPr="00422FE8" w:rsidRDefault="002B3F99" w:rsidP="007D6FC7">
            <w:pPr>
              <w:pStyle w:val="bullet"/>
              <w:spacing w:before="0" w:after="0"/>
              <w:rPr>
                <w:rFonts w:ascii="Times New Roman" w:hAnsi="Times New Roman" w:cs="Times New Roman"/>
                <w:sz w:val="16"/>
                <w:szCs w:val="16"/>
              </w:rPr>
            </w:pPr>
          </w:p>
        </w:tc>
      </w:tr>
    </w:tbl>
    <w:p w14:paraId="3CE34991" w14:textId="77777777" w:rsidR="002B3F99" w:rsidRPr="00692FA1" w:rsidRDefault="002B3F99" w:rsidP="002B3F99">
      <w:pPr>
        <w:pStyle w:val="NormalWeb"/>
        <w:spacing w:before="0" w:beforeAutospacing="0" w:after="0" w:afterAutospacing="0"/>
        <w:jc w:val="both"/>
      </w:pPr>
    </w:p>
    <w:p w14:paraId="768A056E" w14:textId="77777777" w:rsidR="002B3F99" w:rsidRPr="00301E5B" w:rsidRDefault="002B3F99" w:rsidP="002B3F99">
      <w:pPr>
        <w:pStyle w:val="NormalWeb"/>
        <w:shd w:val="clear" w:color="auto" w:fill="EEECE1" w:themeFill="background2"/>
        <w:spacing w:before="0" w:beforeAutospacing="0" w:after="0" w:afterAutospacing="0"/>
        <w:jc w:val="both"/>
        <w:rPr>
          <w:lang w:val="it-IT"/>
        </w:rPr>
      </w:pPr>
      <w:r w:rsidRPr="008F564C">
        <w:rPr>
          <w:i/>
          <w:iCs/>
        </w:rPr>
        <w:t>Pentru proiectele implementate în parteneriat se va adăuga paragraful următor</w:t>
      </w:r>
      <w:r w:rsidRPr="00301E5B">
        <w:rPr>
          <w:i/>
          <w:iCs/>
          <w:lang w:val="it-IT"/>
        </w:rPr>
        <w:t>:</w:t>
      </w:r>
    </w:p>
    <w:p w14:paraId="27FF5149" w14:textId="77777777" w:rsidR="002B3F99" w:rsidRPr="00692FA1" w:rsidRDefault="002B3F99" w:rsidP="002B3F99">
      <w:pPr>
        <w:pStyle w:val="NormalWeb"/>
        <w:tabs>
          <w:tab w:val="left" w:pos="426"/>
        </w:tabs>
        <w:spacing w:before="0" w:beforeAutospacing="0" w:after="0" w:afterAutospacing="0"/>
        <w:jc w:val="both"/>
      </w:pPr>
      <w:r w:rsidRPr="00692FA1">
        <w:t> </w:t>
      </w:r>
      <w:r w:rsidRPr="00692FA1">
        <w:t> </w:t>
      </w:r>
      <w:r w:rsidRPr="00692FA1">
        <w:t>Valoarea totală eligibilă, respectiv valoarea contractului de finanțare va fi angajată de către Liderul de parteneriat și parteneri, în baza Acordului de parteneriat încheiat între lider și parteneri prevăzut în anexa nr. 4 la prezentul contract, după cum urmează:</w:t>
      </w:r>
    </w:p>
    <w:p w14:paraId="08DE2EF8" w14:textId="77777777" w:rsidR="002B3F99" w:rsidRPr="00692FA1" w:rsidRDefault="002B3F99" w:rsidP="002B3F99">
      <w:pPr>
        <w:pStyle w:val="NormalWeb"/>
        <w:spacing w:before="0" w:beforeAutospacing="0" w:after="0" w:afterAutospacing="0"/>
        <w:jc w:val="both"/>
      </w:pPr>
    </w:p>
    <w:tbl>
      <w:tblPr>
        <w:tblStyle w:val="TableGrid"/>
        <w:tblW w:w="5186" w:type="pct"/>
        <w:tblLayout w:type="fixed"/>
        <w:tblLook w:val="04A0" w:firstRow="1" w:lastRow="0" w:firstColumn="1" w:lastColumn="0" w:noHBand="0" w:noVBand="1"/>
      </w:tblPr>
      <w:tblGrid>
        <w:gridCol w:w="1650"/>
        <w:gridCol w:w="1376"/>
        <w:gridCol w:w="807"/>
        <w:gridCol w:w="1129"/>
        <w:gridCol w:w="611"/>
        <w:gridCol w:w="889"/>
        <w:gridCol w:w="499"/>
        <w:gridCol w:w="705"/>
        <w:gridCol w:w="1204"/>
        <w:gridCol w:w="1117"/>
      </w:tblGrid>
      <w:tr w:rsidR="002B3F99" w:rsidRPr="00310645" w14:paraId="3AD8ABED" w14:textId="77777777" w:rsidTr="007D6FC7">
        <w:trPr>
          <w:trHeight w:val="1019"/>
          <w:tblHeader/>
        </w:trPr>
        <w:tc>
          <w:tcPr>
            <w:tcW w:w="826" w:type="pct"/>
            <w:vMerge w:val="restart"/>
          </w:tcPr>
          <w:p w14:paraId="4EBCA494" w14:textId="77777777" w:rsidR="002B3F99" w:rsidRPr="00310645" w:rsidRDefault="002B3F99" w:rsidP="007D6FC7">
            <w:pPr>
              <w:jc w:val="center"/>
              <w:rPr>
                <w:rFonts w:ascii="Times New Roman" w:eastAsia="Times New Roman" w:hAnsi="Times New Roman" w:cs="Times New Roman"/>
                <w:b/>
                <w:sz w:val="16"/>
                <w:lang w:val="ro-RO"/>
              </w:rPr>
            </w:pPr>
            <w:r w:rsidRPr="00310645">
              <w:rPr>
                <w:rFonts w:ascii="Times New Roman" w:eastAsia="Times New Roman" w:hAnsi="Times New Roman" w:cs="Times New Roman"/>
                <w:b/>
                <w:sz w:val="16"/>
                <w:lang w:val="ro-RO"/>
              </w:rPr>
              <w:t xml:space="preserve">Organizația </w:t>
            </w:r>
          </w:p>
        </w:tc>
        <w:tc>
          <w:tcPr>
            <w:tcW w:w="689" w:type="pct"/>
          </w:tcPr>
          <w:p w14:paraId="36029C5B" w14:textId="77777777" w:rsidR="002B3F99" w:rsidRPr="00310645" w:rsidRDefault="002B3F99" w:rsidP="007D6FC7">
            <w:pPr>
              <w:jc w:val="both"/>
              <w:rPr>
                <w:rFonts w:ascii="Times New Roman" w:eastAsia="Times New Roman" w:hAnsi="Times New Roman" w:cs="Times New Roman"/>
                <w:b/>
                <w:sz w:val="16"/>
                <w:lang w:val="ro-RO"/>
              </w:rPr>
            </w:pPr>
            <w:r w:rsidRPr="00310645">
              <w:rPr>
                <w:rFonts w:ascii="Times New Roman" w:eastAsia="Times New Roman" w:hAnsi="Times New Roman" w:cs="Times New Roman"/>
                <w:b/>
                <w:i/>
                <w:sz w:val="16"/>
                <w:lang w:val="ro-RO"/>
              </w:rPr>
              <w:t>Valoare totală eligibilă a proiectului, incl. TVA eligibil</w:t>
            </w:r>
          </w:p>
        </w:tc>
        <w:tc>
          <w:tcPr>
            <w:tcW w:w="969" w:type="pct"/>
            <w:gridSpan w:val="2"/>
          </w:tcPr>
          <w:p w14:paraId="1D3519B1" w14:textId="77777777" w:rsidR="002B3F99" w:rsidRPr="00310645" w:rsidRDefault="002B3F99" w:rsidP="007D6FC7">
            <w:pPr>
              <w:jc w:val="both"/>
              <w:rPr>
                <w:rFonts w:ascii="Times New Roman" w:eastAsia="Times New Roman" w:hAnsi="Times New Roman" w:cs="Times New Roman"/>
                <w:b/>
                <w:sz w:val="16"/>
                <w:lang w:val="ro-RO"/>
              </w:rPr>
            </w:pPr>
            <w:r w:rsidRPr="00310645">
              <w:rPr>
                <w:rFonts w:ascii="Times New Roman" w:eastAsia="Times New Roman" w:hAnsi="Times New Roman" w:cs="Times New Roman"/>
                <w:b/>
                <w:i/>
                <w:sz w:val="16"/>
                <w:lang w:val="ro-RO"/>
              </w:rPr>
              <w:t>Valoare eligibilă nerambursabilă din partea fondurilor (FEDR/FSE+/FC/FTJ)</w:t>
            </w:r>
          </w:p>
        </w:tc>
        <w:tc>
          <w:tcPr>
            <w:tcW w:w="751" w:type="pct"/>
            <w:gridSpan w:val="2"/>
          </w:tcPr>
          <w:p w14:paraId="19274B7B" w14:textId="77777777" w:rsidR="002B3F99" w:rsidRPr="00310645" w:rsidRDefault="002B3F99" w:rsidP="007D6FC7">
            <w:pPr>
              <w:jc w:val="both"/>
              <w:rPr>
                <w:rFonts w:ascii="Times New Roman" w:eastAsia="Times New Roman" w:hAnsi="Times New Roman" w:cs="Times New Roman"/>
                <w:b/>
                <w:sz w:val="16"/>
                <w:lang w:val="ro-RO"/>
              </w:rPr>
            </w:pPr>
            <w:r w:rsidRPr="00310645">
              <w:rPr>
                <w:rFonts w:ascii="Times New Roman" w:eastAsia="Times New Roman" w:hAnsi="Times New Roman" w:cs="Times New Roman"/>
                <w:b/>
                <w:i/>
                <w:sz w:val="16"/>
                <w:lang w:val="ro-RO"/>
              </w:rPr>
              <w:t>Valoarea eligibilă nerambursabilă  din</w:t>
            </w:r>
            <w:r w:rsidRPr="00422FE8">
              <w:rPr>
                <w:rFonts w:ascii="Times New Roman" w:eastAsia="Times New Roman" w:hAnsi="Times New Roman" w:cs="Times New Roman"/>
                <w:b/>
                <w:i/>
                <w:sz w:val="16"/>
                <w:lang w:val="ro-RO"/>
              </w:rPr>
              <w:t xml:space="preserve"> </w:t>
            </w:r>
            <w:r w:rsidRPr="00310645">
              <w:rPr>
                <w:rFonts w:ascii="Times New Roman" w:eastAsia="Times New Roman" w:hAnsi="Times New Roman" w:cs="Times New Roman"/>
                <w:b/>
                <w:i/>
                <w:sz w:val="16"/>
                <w:lang w:val="ro-RO"/>
              </w:rPr>
              <w:t>bugetul național</w:t>
            </w:r>
          </w:p>
        </w:tc>
        <w:tc>
          <w:tcPr>
            <w:tcW w:w="603" w:type="pct"/>
            <w:gridSpan w:val="2"/>
          </w:tcPr>
          <w:p w14:paraId="13877FA8" w14:textId="77777777" w:rsidR="002B3F99" w:rsidRPr="00310645" w:rsidRDefault="002B3F99" w:rsidP="007D6FC7">
            <w:pPr>
              <w:jc w:val="both"/>
              <w:rPr>
                <w:rFonts w:ascii="Times New Roman" w:eastAsia="Times New Roman" w:hAnsi="Times New Roman" w:cs="Times New Roman"/>
                <w:b/>
                <w:sz w:val="16"/>
                <w:lang w:val="ro-RO"/>
              </w:rPr>
            </w:pPr>
            <w:r w:rsidRPr="00310645">
              <w:rPr>
                <w:rFonts w:ascii="Times New Roman" w:eastAsia="Times New Roman" w:hAnsi="Times New Roman" w:cs="Times New Roman"/>
                <w:b/>
                <w:i/>
                <w:sz w:val="16"/>
                <w:lang w:val="ro-RO"/>
              </w:rPr>
              <w:t xml:space="preserve">Valoare cofinanțare eligibilă  beneficiar </w:t>
            </w:r>
          </w:p>
        </w:tc>
        <w:tc>
          <w:tcPr>
            <w:tcW w:w="603" w:type="pct"/>
          </w:tcPr>
          <w:p w14:paraId="50391EEE" w14:textId="77777777" w:rsidR="002B3F99" w:rsidRPr="00310645" w:rsidRDefault="002B3F99" w:rsidP="007D6FC7">
            <w:pPr>
              <w:jc w:val="center"/>
              <w:rPr>
                <w:rFonts w:ascii="Times New Roman" w:eastAsia="Times New Roman" w:hAnsi="Times New Roman" w:cs="Times New Roman"/>
                <w:b/>
                <w:sz w:val="16"/>
                <w:lang w:val="ro-RO"/>
              </w:rPr>
            </w:pPr>
            <w:r w:rsidRPr="00310645">
              <w:rPr>
                <w:rFonts w:ascii="Times New Roman" w:eastAsia="Times New Roman" w:hAnsi="Times New Roman" w:cs="Times New Roman"/>
                <w:b/>
                <w:sz w:val="16"/>
                <w:lang w:val="ro-RO"/>
              </w:rPr>
              <w:t>Valoare totală neeligibilă a proiectului, incl. TVA neeligibil</w:t>
            </w:r>
          </w:p>
        </w:tc>
        <w:tc>
          <w:tcPr>
            <w:tcW w:w="560" w:type="pct"/>
          </w:tcPr>
          <w:p w14:paraId="3A647491" w14:textId="77777777" w:rsidR="002B3F99" w:rsidRPr="00310645" w:rsidRDefault="002B3F99" w:rsidP="007D6FC7">
            <w:pPr>
              <w:jc w:val="center"/>
              <w:rPr>
                <w:rFonts w:ascii="Times New Roman" w:eastAsia="Times New Roman" w:hAnsi="Times New Roman" w:cs="Times New Roman"/>
                <w:b/>
                <w:sz w:val="16"/>
                <w:lang w:val="ro-RO"/>
              </w:rPr>
            </w:pPr>
            <w:r w:rsidRPr="00310645">
              <w:rPr>
                <w:rFonts w:ascii="Times New Roman" w:eastAsia="Times New Roman" w:hAnsi="Times New Roman" w:cs="Times New Roman"/>
                <w:b/>
                <w:sz w:val="16"/>
                <w:lang w:val="ro-RO"/>
              </w:rPr>
              <w:t>Valoare totală  a proiectului</w:t>
            </w:r>
          </w:p>
        </w:tc>
      </w:tr>
      <w:tr w:rsidR="002B3F99" w:rsidRPr="00310645" w14:paraId="7D5D6CDE" w14:textId="77777777" w:rsidTr="007D6FC7">
        <w:tc>
          <w:tcPr>
            <w:tcW w:w="826" w:type="pct"/>
            <w:vMerge/>
          </w:tcPr>
          <w:p w14:paraId="2548875B" w14:textId="77777777" w:rsidR="002B3F99" w:rsidRPr="00310645" w:rsidRDefault="002B3F99" w:rsidP="007D6FC7">
            <w:pPr>
              <w:jc w:val="both"/>
              <w:rPr>
                <w:rFonts w:ascii="Times New Roman" w:eastAsia="Times New Roman" w:hAnsi="Times New Roman" w:cs="Times New Roman"/>
                <w:i/>
                <w:sz w:val="16"/>
                <w:lang w:val="ro-RO"/>
              </w:rPr>
            </w:pPr>
          </w:p>
        </w:tc>
        <w:tc>
          <w:tcPr>
            <w:tcW w:w="689" w:type="pct"/>
          </w:tcPr>
          <w:p w14:paraId="6A7D62E1" w14:textId="77777777" w:rsidR="002B3F99" w:rsidRPr="00310645" w:rsidRDefault="002B3F99" w:rsidP="007D6FC7">
            <w:pPr>
              <w:jc w:val="center"/>
              <w:rPr>
                <w:rFonts w:ascii="Times New Roman" w:eastAsia="Times New Roman" w:hAnsi="Times New Roman" w:cs="Times New Roman"/>
                <w:i/>
                <w:sz w:val="16"/>
                <w:lang w:val="ro-RO"/>
              </w:rPr>
            </w:pPr>
            <w:r w:rsidRPr="00310645">
              <w:rPr>
                <w:rFonts w:ascii="Times New Roman" w:eastAsia="Times New Roman" w:hAnsi="Times New Roman" w:cs="Times New Roman"/>
                <w:sz w:val="16"/>
                <w:lang w:val="ro-RO"/>
              </w:rPr>
              <w:t>(lei)</w:t>
            </w:r>
          </w:p>
        </w:tc>
        <w:tc>
          <w:tcPr>
            <w:tcW w:w="404" w:type="pct"/>
          </w:tcPr>
          <w:p w14:paraId="6747541D" w14:textId="77777777" w:rsidR="002B3F99" w:rsidRPr="00310645" w:rsidRDefault="002B3F99" w:rsidP="007D6FC7">
            <w:pPr>
              <w:jc w:val="center"/>
              <w:rPr>
                <w:rFonts w:ascii="Times New Roman" w:eastAsia="Times New Roman" w:hAnsi="Times New Roman" w:cs="Times New Roman"/>
                <w:i/>
                <w:sz w:val="16"/>
                <w:lang w:val="ro-RO"/>
              </w:rPr>
            </w:pPr>
            <w:r w:rsidRPr="00310645">
              <w:rPr>
                <w:rFonts w:ascii="Times New Roman" w:eastAsia="Times New Roman" w:hAnsi="Times New Roman" w:cs="Times New Roman"/>
                <w:sz w:val="16"/>
                <w:lang w:val="ro-RO"/>
              </w:rPr>
              <w:t>(lei)</w:t>
            </w:r>
          </w:p>
        </w:tc>
        <w:tc>
          <w:tcPr>
            <w:tcW w:w="565" w:type="pct"/>
          </w:tcPr>
          <w:p w14:paraId="3672B879" w14:textId="77777777" w:rsidR="002B3F99" w:rsidRPr="00310645" w:rsidRDefault="002B3F99" w:rsidP="007D6FC7">
            <w:pPr>
              <w:jc w:val="center"/>
              <w:rPr>
                <w:rFonts w:ascii="Times New Roman" w:eastAsia="Times New Roman" w:hAnsi="Times New Roman" w:cs="Times New Roman"/>
                <w:i/>
                <w:sz w:val="16"/>
                <w:lang w:val="ro-RO"/>
              </w:rPr>
            </w:pPr>
            <w:r w:rsidRPr="00310645">
              <w:rPr>
                <w:rFonts w:ascii="Times New Roman" w:eastAsia="Times New Roman" w:hAnsi="Times New Roman" w:cs="Times New Roman"/>
                <w:sz w:val="16"/>
                <w:lang w:val="ro-RO"/>
              </w:rPr>
              <w:t>(%)</w:t>
            </w:r>
          </w:p>
        </w:tc>
        <w:tc>
          <w:tcPr>
            <w:tcW w:w="306" w:type="pct"/>
          </w:tcPr>
          <w:p w14:paraId="6A1BCEEC" w14:textId="77777777" w:rsidR="002B3F99" w:rsidRPr="00310645" w:rsidRDefault="002B3F99" w:rsidP="007D6FC7">
            <w:pPr>
              <w:jc w:val="center"/>
              <w:rPr>
                <w:rFonts w:ascii="Times New Roman" w:eastAsia="Times New Roman" w:hAnsi="Times New Roman" w:cs="Times New Roman"/>
                <w:i/>
                <w:sz w:val="16"/>
                <w:lang w:val="ro-RO"/>
              </w:rPr>
            </w:pPr>
            <w:r w:rsidRPr="00310645">
              <w:rPr>
                <w:rFonts w:ascii="Times New Roman" w:eastAsia="Times New Roman" w:hAnsi="Times New Roman" w:cs="Times New Roman"/>
                <w:sz w:val="16"/>
                <w:lang w:val="ro-RO"/>
              </w:rPr>
              <w:t>(lei)</w:t>
            </w:r>
          </w:p>
        </w:tc>
        <w:tc>
          <w:tcPr>
            <w:tcW w:w="444" w:type="pct"/>
          </w:tcPr>
          <w:p w14:paraId="47DE3330" w14:textId="77777777" w:rsidR="002B3F99" w:rsidRPr="00310645" w:rsidRDefault="002B3F99" w:rsidP="007D6FC7">
            <w:pPr>
              <w:jc w:val="center"/>
              <w:rPr>
                <w:rFonts w:ascii="Times New Roman" w:eastAsia="Times New Roman" w:hAnsi="Times New Roman" w:cs="Times New Roman"/>
                <w:i/>
                <w:sz w:val="16"/>
                <w:lang w:val="ro-RO"/>
              </w:rPr>
            </w:pPr>
            <w:r w:rsidRPr="00310645">
              <w:rPr>
                <w:rFonts w:ascii="Times New Roman" w:eastAsia="Times New Roman" w:hAnsi="Times New Roman" w:cs="Times New Roman"/>
                <w:sz w:val="16"/>
                <w:lang w:val="ro-RO"/>
              </w:rPr>
              <w:t>(%)</w:t>
            </w:r>
          </w:p>
        </w:tc>
        <w:tc>
          <w:tcPr>
            <w:tcW w:w="250" w:type="pct"/>
          </w:tcPr>
          <w:p w14:paraId="325E9127" w14:textId="77777777" w:rsidR="002B3F99" w:rsidRPr="00310645" w:rsidRDefault="002B3F99" w:rsidP="007D6FC7">
            <w:pPr>
              <w:ind w:right="-110"/>
              <w:jc w:val="center"/>
              <w:rPr>
                <w:rFonts w:ascii="Times New Roman" w:eastAsia="Times New Roman" w:hAnsi="Times New Roman" w:cs="Times New Roman"/>
                <w:i/>
                <w:sz w:val="16"/>
                <w:lang w:val="ro-RO"/>
              </w:rPr>
            </w:pPr>
            <w:r w:rsidRPr="00310645">
              <w:rPr>
                <w:rFonts w:ascii="Times New Roman" w:eastAsia="Times New Roman" w:hAnsi="Times New Roman" w:cs="Times New Roman"/>
                <w:sz w:val="16"/>
                <w:lang w:val="ro-RO"/>
              </w:rPr>
              <w:t>(lei)</w:t>
            </w:r>
          </w:p>
        </w:tc>
        <w:tc>
          <w:tcPr>
            <w:tcW w:w="353" w:type="pct"/>
          </w:tcPr>
          <w:p w14:paraId="70F36167" w14:textId="77777777" w:rsidR="002B3F99" w:rsidRPr="00310645" w:rsidRDefault="002B3F99" w:rsidP="007D6FC7">
            <w:pPr>
              <w:jc w:val="center"/>
              <w:rPr>
                <w:rFonts w:ascii="Times New Roman" w:eastAsia="Times New Roman" w:hAnsi="Times New Roman" w:cs="Times New Roman"/>
                <w:i/>
                <w:sz w:val="16"/>
                <w:lang w:val="ro-RO"/>
              </w:rPr>
            </w:pPr>
            <w:r w:rsidRPr="00310645">
              <w:rPr>
                <w:rFonts w:ascii="Times New Roman" w:eastAsia="Times New Roman" w:hAnsi="Times New Roman" w:cs="Times New Roman"/>
                <w:sz w:val="16"/>
                <w:lang w:val="ro-RO"/>
              </w:rPr>
              <w:t>(%)</w:t>
            </w:r>
          </w:p>
        </w:tc>
        <w:tc>
          <w:tcPr>
            <w:tcW w:w="603" w:type="pct"/>
          </w:tcPr>
          <w:p w14:paraId="43EC9D43" w14:textId="77777777" w:rsidR="002B3F99" w:rsidRPr="00310645" w:rsidRDefault="002B3F99" w:rsidP="007D6FC7">
            <w:pPr>
              <w:jc w:val="center"/>
              <w:rPr>
                <w:rFonts w:ascii="Times New Roman" w:eastAsia="Times New Roman" w:hAnsi="Times New Roman" w:cs="Times New Roman"/>
                <w:i/>
                <w:sz w:val="16"/>
                <w:lang w:val="ro-RO"/>
              </w:rPr>
            </w:pPr>
            <w:r w:rsidRPr="00310645">
              <w:rPr>
                <w:rFonts w:ascii="Times New Roman" w:eastAsia="Times New Roman" w:hAnsi="Times New Roman" w:cs="Times New Roman"/>
                <w:sz w:val="16"/>
                <w:lang w:val="ro-RO"/>
              </w:rPr>
              <w:t>(lei)</w:t>
            </w:r>
          </w:p>
        </w:tc>
        <w:tc>
          <w:tcPr>
            <w:tcW w:w="560" w:type="pct"/>
          </w:tcPr>
          <w:p w14:paraId="6759DC18" w14:textId="77777777" w:rsidR="002B3F99" w:rsidRPr="00310645" w:rsidRDefault="002B3F99" w:rsidP="007D6FC7">
            <w:pPr>
              <w:jc w:val="center"/>
              <w:rPr>
                <w:rFonts w:ascii="Times New Roman" w:eastAsia="Times New Roman" w:hAnsi="Times New Roman" w:cs="Times New Roman"/>
                <w:i/>
                <w:sz w:val="16"/>
                <w:lang w:val="ro-RO"/>
              </w:rPr>
            </w:pPr>
            <w:r w:rsidRPr="00310645">
              <w:rPr>
                <w:rFonts w:ascii="Times New Roman" w:eastAsia="Times New Roman" w:hAnsi="Times New Roman" w:cs="Times New Roman"/>
                <w:sz w:val="16"/>
                <w:lang w:val="ro-RO"/>
              </w:rPr>
              <w:t>(lei)</w:t>
            </w:r>
          </w:p>
        </w:tc>
      </w:tr>
      <w:tr w:rsidR="002B3F99" w:rsidRPr="00310645" w14:paraId="6D7AE8E7" w14:textId="77777777" w:rsidTr="007D6FC7">
        <w:tc>
          <w:tcPr>
            <w:tcW w:w="826" w:type="pct"/>
          </w:tcPr>
          <w:p w14:paraId="04266CEC" w14:textId="77777777" w:rsidR="002B3F99" w:rsidRPr="00310645" w:rsidRDefault="002B3F99" w:rsidP="007D6FC7">
            <w:pPr>
              <w:jc w:val="both"/>
              <w:rPr>
                <w:rFonts w:ascii="Times New Roman" w:eastAsia="Times New Roman" w:hAnsi="Times New Roman" w:cs="Times New Roman"/>
                <w:i/>
                <w:sz w:val="16"/>
                <w:lang w:val="ro-RO"/>
              </w:rPr>
            </w:pPr>
            <w:r w:rsidRPr="00310645">
              <w:rPr>
                <w:rFonts w:ascii="Times New Roman" w:eastAsia="Times New Roman" w:hAnsi="Times New Roman" w:cs="Times New Roman"/>
                <w:i/>
                <w:sz w:val="16"/>
                <w:lang w:val="ro-RO"/>
              </w:rPr>
              <w:t>0</w:t>
            </w:r>
          </w:p>
        </w:tc>
        <w:tc>
          <w:tcPr>
            <w:tcW w:w="689" w:type="pct"/>
          </w:tcPr>
          <w:p w14:paraId="512D5F58" w14:textId="77777777" w:rsidR="002B3F99" w:rsidRPr="00310645" w:rsidRDefault="002B3F99" w:rsidP="007D6FC7">
            <w:pPr>
              <w:jc w:val="center"/>
              <w:rPr>
                <w:rFonts w:ascii="Times New Roman" w:eastAsia="Times New Roman" w:hAnsi="Times New Roman" w:cs="Times New Roman"/>
                <w:i/>
                <w:sz w:val="16"/>
                <w:lang w:val="ro-RO"/>
              </w:rPr>
            </w:pPr>
            <w:r w:rsidRPr="00310645">
              <w:rPr>
                <w:rFonts w:ascii="Times New Roman" w:eastAsia="Times New Roman" w:hAnsi="Times New Roman" w:cs="Times New Roman"/>
                <w:i/>
                <w:sz w:val="16"/>
                <w:lang w:val="ro-RO"/>
              </w:rPr>
              <w:t>1 =2+ 3+4</w:t>
            </w:r>
          </w:p>
        </w:tc>
        <w:tc>
          <w:tcPr>
            <w:tcW w:w="404" w:type="pct"/>
          </w:tcPr>
          <w:p w14:paraId="54AF82FE" w14:textId="77777777" w:rsidR="002B3F99" w:rsidRPr="00310645" w:rsidRDefault="002B3F99" w:rsidP="007D6FC7">
            <w:pPr>
              <w:jc w:val="center"/>
              <w:rPr>
                <w:rFonts w:ascii="Times New Roman" w:eastAsia="Times New Roman" w:hAnsi="Times New Roman" w:cs="Times New Roman"/>
                <w:i/>
                <w:sz w:val="16"/>
                <w:lang w:val="ro-RO"/>
              </w:rPr>
            </w:pPr>
            <w:r w:rsidRPr="00310645">
              <w:rPr>
                <w:rFonts w:ascii="Times New Roman" w:eastAsia="Times New Roman" w:hAnsi="Times New Roman" w:cs="Times New Roman"/>
                <w:i/>
                <w:sz w:val="16"/>
                <w:lang w:val="ro-RO"/>
              </w:rPr>
              <w:t>2</w:t>
            </w:r>
          </w:p>
        </w:tc>
        <w:tc>
          <w:tcPr>
            <w:tcW w:w="565" w:type="pct"/>
          </w:tcPr>
          <w:p w14:paraId="6C4123CF" w14:textId="77777777" w:rsidR="002B3F99" w:rsidRPr="00310645" w:rsidRDefault="002B3F99" w:rsidP="007D6FC7">
            <w:pPr>
              <w:jc w:val="center"/>
              <w:rPr>
                <w:rFonts w:ascii="Times New Roman" w:eastAsia="Times New Roman" w:hAnsi="Times New Roman" w:cs="Times New Roman"/>
                <w:i/>
                <w:sz w:val="16"/>
                <w:vertAlign w:val="superscript"/>
                <w:lang w:val="ro-RO"/>
              </w:rPr>
            </w:pPr>
            <w:r w:rsidRPr="00310645">
              <w:rPr>
                <w:rFonts w:ascii="Times New Roman" w:eastAsia="Times New Roman" w:hAnsi="Times New Roman" w:cs="Times New Roman"/>
                <w:i/>
                <w:sz w:val="16"/>
                <w:lang w:val="ro-RO"/>
              </w:rPr>
              <w:t>2</w:t>
            </w:r>
            <w:r w:rsidRPr="00310645">
              <w:rPr>
                <w:rFonts w:ascii="Times New Roman" w:eastAsia="Times New Roman" w:hAnsi="Times New Roman" w:cs="Times New Roman"/>
                <w:i/>
                <w:sz w:val="16"/>
                <w:vertAlign w:val="superscript"/>
                <w:lang w:val="ro-RO"/>
              </w:rPr>
              <w:t>1</w:t>
            </w:r>
          </w:p>
        </w:tc>
        <w:tc>
          <w:tcPr>
            <w:tcW w:w="306" w:type="pct"/>
          </w:tcPr>
          <w:p w14:paraId="1A07BEBA" w14:textId="77777777" w:rsidR="002B3F99" w:rsidRPr="00310645" w:rsidRDefault="002B3F99" w:rsidP="007D6FC7">
            <w:pPr>
              <w:jc w:val="center"/>
              <w:rPr>
                <w:rFonts w:ascii="Times New Roman" w:eastAsia="Times New Roman" w:hAnsi="Times New Roman" w:cs="Times New Roman"/>
                <w:i/>
                <w:sz w:val="16"/>
                <w:lang w:val="ro-RO"/>
              </w:rPr>
            </w:pPr>
            <w:r w:rsidRPr="00310645">
              <w:rPr>
                <w:rFonts w:ascii="Times New Roman" w:eastAsia="Times New Roman" w:hAnsi="Times New Roman" w:cs="Times New Roman"/>
                <w:i/>
                <w:sz w:val="16"/>
                <w:lang w:val="ro-RO"/>
              </w:rPr>
              <w:t>3</w:t>
            </w:r>
          </w:p>
        </w:tc>
        <w:tc>
          <w:tcPr>
            <w:tcW w:w="444" w:type="pct"/>
          </w:tcPr>
          <w:p w14:paraId="362CA93B" w14:textId="77777777" w:rsidR="002B3F99" w:rsidRPr="00310645" w:rsidRDefault="002B3F99" w:rsidP="007D6FC7">
            <w:pPr>
              <w:jc w:val="center"/>
              <w:rPr>
                <w:rFonts w:ascii="Times New Roman" w:eastAsia="Times New Roman" w:hAnsi="Times New Roman" w:cs="Times New Roman"/>
                <w:i/>
                <w:sz w:val="16"/>
                <w:vertAlign w:val="superscript"/>
                <w:lang w:val="ro-RO"/>
              </w:rPr>
            </w:pPr>
            <w:r w:rsidRPr="00310645">
              <w:rPr>
                <w:rFonts w:ascii="Times New Roman" w:eastAsia="Times New Roman" w:hAnsi="Times New Roman" w:cs="Times New Roman"/>
                <w:i/>
                <w:sz w:val="16"/>
                <w:lang w:val="ro-RO"/>
              </w:rPr>
              <w:t>3</w:t>
            </w:r>
            <w:r w:rsidRPr="00310645">
              <w:rPr>
                <w:rFonts w:ascii="Times New Roman" w:eastAsia="Times New Roman" w:hAnsi="Times New Roman" w:cs="Times New Roman"/>
                <w:i/>
                <w:sz w:val="16"/>
                <w:vertAlign w:val="superscript"/>
                <w:lang w:val="ro-RO"/>
              </w:rPr>
              <w:t>1</w:t>
            </w:r>
          </w:p>
        </w:tc>
        <w:tc>
          <w:tcPr>
            <w:tcW w:w="250" w:type="pct"/>
          </w:tcPr>
          <w:p w14:paraId="6A651718" w14:textId="77777777" w:rsidR="002B3F99" w:rsidRPr="00310645" w:rsidRDefault="002B3F99" w:rsidP="007D6FC7">
            <w:pPr>
              <w:jc w:val="center"/>
              <w:rPr>
                <w:rFonts w:ascii="Times New Roman" w:eastAsia="Times New Roman" w:hAnsi="Times New Roman" w:cs="Times New Roman"/>
                <w:i/>
                <w:sz w:val="16"/>
                <w:lang w:val="ro-RO"/>
              </w:rPr>
            </w:pPr>
            <w:r w:rsidRPr="00310645">
              <w:rPr>
                <w:rFonts w:ascii="Times New Roman" w:eastAsia="Times New Roman" w:hAnsi="Times New Roman" w:cs="Times New Roman"/>
                <w:i/>
                <w:sz w:val="16"/>
                <w:lang w:val="ro-RO"/>
              </w:rPr>
              <w:t>4</w:t>
            </w:r>
          </w:p>
        </w:tc>
        <w:tc>
          <w:tcPr>
            <w:tcW w:w="353" w:type="pct"/>
          </w:tcPr>
          <w:p w14:paraId="4333EBAE" w14:textId="77777777" w:rsidR="002B3F99" w:rsidRPr="00310645" w:rsidRDefault="002B3F99" w:rsidP="007D6FC7">
            <w:pPr>
              <w:jc w:val="center"/>
              <w:rPr>
                <w:rFonts w:ascii="Times New Roman" w:eastAsia="Times New Roman" w:hAnsi="Times New Roman" w:cs="Times New Roman"/>
                <w:i/>
                <w:sz w:val="16"/>
                <w:vertAlign w:val="superscript"/>
                <w:lang w:val="ro-RO"/>
              </w:rPr>
            </w:pPr>
            <w:r w:rsidRPr="00310645">
              <w:rPr>
                <w:rFonts w:ascii="Times New Roman" w:eastAsia="Times New Roman" w:hAnsi="Times New Roman" w:cs="Times New Roman"/>
                <w:i/>
                <w:sz w:val="16"/>
                <w:lang w:val="ro-RO"/>
              </w:rPr>
              <w:t>4</w:t>
            </w:r>
            <w:r w:rsidRPr="00310645">
              <w:rPr>
                <w:rFonts w:ascii="Times New Roman" w:eastAsia="Times New Roman" w:hAnsi="Times New Roman" w:cs="Times New Roman"/>
                <w:i/>
                <w:sz w:val="16"/>
                <w:vertAlign w:val="superscript"/>
                <w:lang w:val="ro-RO"/>
              </w:rPr>
              <w:t>1</w:t>
            </w:r>
          </w:p>
        </w:tc>
        <w:tc>
          <w:tcPr>
            <w:tcW w:w="603" w:type="pct"/>
          </w:tcPr>
          <w:p w14:paraId="39E544A2" w14:textId="77777777" w:rsidR="002B3F99" w:rsidRPr="00310645" w:rsidRDefault="002B3F99" w:rsidP="007D6FC7">
            <w:pPr>
              <w:jc w:val="center"/>
              <w:rPr>
                <w:rFonts w:ascii="Times New Roman" w:eastAsia="Times New Roman" w:hAnsi="Times New Roman" w:cs="Times New Roman"/>
                <w:i/>
                <w:sz w:val="16"/>
                <w:lang w:val="ro-RO"/>
              </w:rPr>
            </w:pPr>
            <w:r w:rsidRPr="00310645">
              <w:rPr>
                <w:rFonts w:ascii="Times New Roman" w:eastAsia="Times New Roman" w:hAnsi="Times New Roman" w:cs="Times New Roman"/>
                <w:i/>
                <w:sz w:val="16"/>
                <w:lang w:val="ro-RO"/>
              </w:rPr>
              <w:t>5</w:t>
            </w:r>
          </w:p>
        </w:tc>
        <w:tc>
          <w:tcPr>
            <w:tcW w:w="560" w:type="pct"/>
          </w:tcPr>
          <w:p w14:paraId="2B86CD33" w14:textId="77777777" w:rsidR="002B3F99" w:rsidRPr="00310645" w:rsidRDefault="002B3F99" w:rsidP="007D6FC7">
            <w:pPr>
              <w:jc w:val="center"/>
              <w:rPr>
                <w:rFonts w:ascii="Times New Roman" w:eastAsia="Times New Roman" w:hAnsi="Times New Roman" w:cs="Times New Roman"/>
                <w:i/>
                <w:sz w:val="16"/>
                <w:lang w:val="ro-RO"/>
              </w:rPr>
            </w:pPr>
            <w:r w:rsidRPr="00310645">
              <w:rPr>
                <w:rFonts w:ascii="Times New Roman" w:eastAsia="Times New Roman" w:hAnsi="Times New Roman" w:cs="Times New Roman"/>
                <w:i/>
                <w:sz w:val="16"/>
                <w:lang w:val="ro-RO"/>
              </w:rPr>
              <w:t>6=1+5</w:t>
            </w:r>
          </w:p>
        </w:tc>
      </w:tr>
      <w:tr w:rsidR="002B3F99" w:rsidRPr="00310645" w14:paraId="614113D3" w14:textId="77777777" w:rsidTr="007D6FC7">
        <w:tc>
          <w:tcPr>
            <w:tcW w:w="826" w:type="pct"/>
          </w:tcPr>
          <w:p w14:paraId="1F45DBC8" w14:textId="77777777" w:rsidR="002B3F99" w:rsidRPr="00310645" w:rsidRDefault="002B3F99" w:rsidP="007D6FC7">
            <w:pPr>
              <w:jc w:val="both"/>
              <w:rPr>
                <w:rFonts w:ascii="Times New Roman" w:eastAsia="Times New Roman" w:hAnsi="Times New Roman" w:cs="Times New Roman"/>
                <w:sz w:val="16"/>
                <w:lang w:val="ro-RO"/>
              </w:rPr>
            </w:pPr>
            <w:r w:rsidRPr="00310645">
              <w:rPr>
                <w:rFonts w:ascii="Times New Roman" w:eastAsia="Times New Roman" w:hAnsi="Times New Roman" w:cs="Times New Roman"/>
                <w:sz w:val="16"/>
                <w:lang w:val="ro-RO"/>
              </w:rPr>
              <w:t>Lider de parteneriat</w:t>
            </w:r>
          </w:p>
        </w:tc>
        <w:tc>
          <w:tcPr>
            <w:tcW w:w="689" w:type="pct"/>
          </w:tcPr>
          <w:p w14:paraId="560D56DB" w14:textId="77777777" w:rsidR="002B3F99" w:rsidRPr="00310645" w:rsidRDefault="002B3F99" w:rsidP="007D6FC7">
            <w:pPr>
              <w:jc w:val="both"/>
              <w:rPr>
                <w:rFonts w:ascii="Times New Roman" w:eastAsia="Times New Roman" w:hAnsi="Times New Roman" w:cs="Times New Roman"/>
                <w:sz w:val="16"/>
                <w:lang w:val="ro-RO"/>
              </w:rPr>
            </w:pPr>
          </w:p>
        </w:tc>
        <w:tc>
          <w:tcPr>
            <w:tcW w:w="404" w:type="pct"/>
          </w:tcPr>
          <w:p w14:paraId="58C9E92C" w14:textId="77777777" w:rsidR="002B3F99" w:rsidRPr="00310645" w:rsidRDefault="002B3F99" w:rsidP="007D6FC7">
            <w:pPr>
              <w:jc w:val="both"/>
              <w:rPr>
                <w:rFonts w:ascii="Times New Roman" w:eastAsia="Times New Roman" w:hAnsi="Times New Roman" w:cs="Times New Roman"/>
                <w:sz w:val="16"/>
                <w:lang w:val="ro-RO"/>
              </w:rPr>
            </w:pPr>
          </w:p>
        </w:tc>
        <w:tc>
          <w:tcPr>
            <w:tcW w:w="565" w:type="pct"/>
          </w:tcPr>
          <w:p w14:paraId="5503201D" w14:textId="77777777" w:rsidR="002B3F99" w:rsidRPr="00310645" w:rsidRDefault="002B3F99" w:rsidP="007D6FC7">
            <w:pPr>
              <w:jc w:val="both"/>
              <w:rPr>
                <w:rFonts w:ascii="Times New Roman" w:eastAsia="Times New Roman" w:hAnsi="Times New Roman" w:cs="Times New Roman"/>
                <w:sz w:val="16"/>
                <w:lang w:val="ro-RO"/>
              </w:rPr>
            </w:pPr>
          </w:p>
        </w:tc>
        <w:tc>
          <w:tcPr>
            <w:tcW w:w="306" w:type="pct"/>
          </w:tcPr>
          <w:p w14:paraId="73F3DE49" w14:textId="77777777" w:rsidR="002B3F99" w:rsidRPr="00310645" w:rsidRDefault="002B3F99" w:rsidP="007D6FC7">
            <w:pPr>
              <w:jc w:val="both"/>
              <w:rPr>
                <w:rFonts w:ascii="Times New Roman" w:eastAsia="Times New Roman" w:hAnsi="Times New Roman" w:cs="Times New Roman"/>
                <w:sz w:val="16"/>
                <w:lang w:val="ro-RO"/>
              </w:rPr>
            </w:pPr>
          </w:p>
        </w:tc>
        <w:tc>
          <w:tcPr>
            <w:tcW w:w="444" w:type="pct"/>
          </w:tcPr>
          <w:p w14:paraId="6DA389FB" w14:textId="77777777" w:rsidR="002B3F99" w:rsidRPr="00310645" w:rsidRDefault="002B3F99" w:rsidP="007D6FC7">
            <w:pPr>
              <w:jc w:val="both"/>
              <w:rPr>
                <w:rFonts w:ascii="Times New Roman" w:eastAsia="Times New Roman" w:hAnsi="Times New Roman" w:cs="Times New Roman"/>
                <w:sz w:val="16"/>
                <w:lang w:val="ro-RO"/>
              </w:rPr>
            </w:pPr>
          </w:p>
        </w:tc>
        <w:tc>
          <w:tcPr>
            <w:tcW w:w="250" w:type="pct"/>
          </w:tcPr>
          <w:p w14:paraId="35F15EF1" w14:textId="77777777" w:rsidR="002B3F99" w:rsidRPr="00310645" w:rsidRDefault="002B3F99" w:rsidP="007D6FC7">
            <w:pPr>
              <w:jc w:val="both"/>
              <w:rPr>
                <w:rFonts w:ascii="Times New Roman" w:eastAsia="Times New Roman" w:hAnsi="Times New Roman" w:cs="Times New Roman"/>
                <w:sz w:val="16"/>
                <w:lang w:val="ro-RO"/>
              </w:rPr>
            </w:pPr>
          </w:p>
        </w:tc>
        <w:tc>
          <w:tcPr>
            <w:tcW w:w="353" w:type="pct"/>
          </w:tcPr>
          <w:p w14:paraId="07D407AA" w14:textId="77777777" w:rsidR="002B3F99" w:rsidRPr="00310645" w:rsidRDefault="002B3F99" w:rsidP="007D6FC7">
            <w:pPr>
              <w:jc w:val="both"/>
              <w:rPr>
                <w:rFonts w:ascii="Times New Roman" w:eastAsia="Times New Roman" w:hAnsi="Times New Roman" w:cs="Times New Roman"/>
                <w:sz w:val="16"/>
                <w:lang w:val="ro-RO"/>
              </w:rPr>
            </w:pPr>
          </w:p>
        </w:tc>
        <w:tc>
          <w:tcPr>
            <w:tcW w:w="603" w:type="pct"/>
          </w:tcPr>
          <w:p w14:paraId="6C36BC81" w14:textId="77777777" w:rsidR="002B3F99" w:rsidRPr="00310645" w:rsidRDefault="002B3F99" w:rsidP="007D6FC7">
            <w:pPr>
              <w:jc w:val="both"/>
              <w:rPr>
                <w:rFonts w:ascii="Times New Roman" w:eastAsia="Times New Roman" w:hAnsi="Times New Roman" w:cs="Times New Roman"/>
                <w:sz w:val="16"/>
                <w:lang w:val="ro-RO"/>
              </w:rPr>
            </w:pPr>
          </w:p>
        </w:tc>
        <w:tc>
          <w:tcPr>
            <w:tcW w:w="560" w:type="pct"/>
          </w:tcPr>
          <w:p w14:paraId="0AEA801A" w14:textId="77777777" w:rsidR="002B3F99" w:rsidRPr="00310645" w:rsidRDefault="002B3F99" w:rsidP="007D6FC7">
            <w:pPr>
              <w:jc w:val="both"/>
              <w:rPr>
                <w:rFonts w:ascii="Times New Roman" w:eastAsia="Times New Roman" w:hAnsi="Times New Roman" w:cs="Times New Roman"/>
                <w:sz w:val="16"/>
                <w:lang w:val="ro-RO"/>
              </w:rPr>
            </w:pPr>
          </w:p>
        </w:tc>
      </w:tr>
      <w:tr w:rsidR="002B3F99" w:rsidRPr="00310645" w14:paraId="026B97E4" w14:textId="77777777" w:rsidTr="007D6FC7">
        <w:tc>
          <w:tcPr>
            <w:tcW w:w="826" w:type="pct"/>
          </w:tcPr>
          <w:p w14:paraId="18A27034" w14:textId="77777777" w:rsidR="002B3F99" w:rsidRPr="00310645" w:rsidRDefault="002B3F99" w:rsidP="007D6FC7">
            <w:pPr>
              <w:jc w:val="both"/>
              <w:rPr>
                <w:rFonts w:ascii="Times New Roman" w:eastAsia="Times New Roman" w:hAnsi="Times New Roman" w:cs="Times New Roman"/>
                <w:sz w:val="16"/>
                <w:lang w:val="ro-RO"/>
              </w:rPr>
            </w:pPr>
            <w:r w:rsidRPr="00310645">
              <w:rPr>
                <w:rFonts w:ascii="Times New Roman" w:eastAsia="Times New Roman" w:hAnsi="Times New Roman" w:cs="Times New Roman"/>
                <w:sz w:val="16"/>
                <w:lang w:val="ro-RO"/>
              </w:rPr>
              <w:t>Partener 1, dacă este cazul</w:t>
            </w:r>
          </w:p>
        </w:tc>
        <w:tc>
          <w:tcPr>
            <w:tcW w:w="689" w:type="pct"/>
          </w:tcPr>
          <w:p w14:paraId="2AB7399B" w14:textId="77777777" w:rsidR="002B3F99" w:rsidRPr="00310645" w:rsidRDefault="002B3F99" w:rsidP="007D6FC7">
            <w:pPr>
              <w:jc w:val="both"/>
              <w:rPr>
                <w:rFonts w:ascii="Times New Roman" w:eastAsia="Times New Roman" w:hAnsi="Times New Roman" w:cs="Times New Roman"/>
                <w:sz w:val="16"/>
                <w:lang w:val="ro-RO"/>
              </w:rPr>
            </w:pPr>
          </w:p>
        </w:tc>
        <w:tc>
          <w:tcPr>
            <w:tcW w:w="404" w:type="pct"/>
          </w:tcPr>
          <w:p w14:paraId="5229CA6C" w14:textId="77777777" w:rsidR="002B3F99" w:rsidRPr="00310645" w:rsidRDefault="002B3F99" w:rsidP="007D6FC7">
            <w:pPr>
              <w:jc w:val="both"/>
              <w:rPr>
                <w:rFonts w:ascii="Times New Roman" w:eastAsia="Times New Roman" w:hAnsi="Times New Roman" w:cs="Times New Roman"/>
                <w:sz w:val="16"/>
                <w:lang w:val="ro-RO"/>
              </w:rPr>
            </w:pPr>
          </w:p>
        </w:tc>
        <w:tc>
          <w:tcPr>
            <w:tcW w:w="565" w:type="pct"/>
          </w:tcPr>
          <w:p w14:paraId="28476648" w14:textId="77777777" w:rsidR="002B3F99" w:rsidRPr="00310645" w:rsidRDefault="002B3F99" w:rsidP="007D6FC7">
            <w:pPr>
              <w:jc w:val="both"/>
              <w:rPr>
                <w:rFonts w:ascii="Times New Roman" w:eastAsia="Times New Roman" w:hAnsi="Times New Roman" w:cs="Times New Roman"/>
                <w:sz w:val="16"/>
                <w:lang w:val="ro-RO"/>
              </w:rPr>
            </w:pPr>
          </w:p>
        </w:tc>
        <w:tc>
          <w:tcPr>
            <w:tcW w:w="306" w:type="pct"/>
          </w:tcPr>
          <w:p w14:paraId="562B91DA" w14:textId="77777777" w:rsidR="002B3F99" w:rsidRPr="00310645" w:rsidRDefault="002B3F99" w:rsidP="007D6FC7">
            <w:pPr>
              <w:jc w:val="both"/>
              <w:rPr>
                <w:rFonts w:ascii="Times New Roman" w:eastAsia="Times New Roman" w:hAnsi="Times New Roman" w:cs="Times New Roman"/>
                <w:sz w:val="16"/>
                <w:lang w:val="ro-RO"/>
              </w:rPr>
            </w:pPr>
          </w:p>
        </w:tc>
        <w:tc>
          <w:tcPr>
            <w:tcW w:w="444" w:type="pct"/>
          </w:tcPr>
          <w:p w14:paraId="60872CCA" w14:textId="77777777" w:rsidR="002B3F99" w:rsidRPr="00310645" w:rsidRDefault="002B3F99" w:rsidP="007D6FC7">
            <w:pPr>
              <w:jc w:val="both"/>
              <w:rPr>
                <w:rFonts w:ascii="Times New Roman" w:eastAsia="Times New Roman" w:hAnsi="Times New Roman" w:cs="Times New Roman"/>
                <w:sz w:val="16"/>
                <w:lang w:val="ro-RO"/>
              </w:rPr>
            </w:pPr>
          </w:p>
        </w:tc>
        <w:tc>
          <w:tcPr>
            <w:tcW w:w="250" w:type="pct"/>
          </w:tcPr>
          <w:p w14:paraId="3CCE1DFF" w14:textId="77777777" w:rsidR="002B3F99" w:rsidRPr="00310645" w:rsidRDefault="002B3F99" w:rsidP="007D6FC7">
            <w:pPr>
              <w:jc w:val="both"/>
              <w:rPr>
                <w:rFonts w:ascii="Times New Roman" w:eastAsia="Times New Roman" w:hAnsi="Times New Roman" w:cs="Times New Roman"/>
                <w:sz w:val="16"/>
                <w:lang w:val="ro-RO"/>
              </w:rPr>
            </w:pPr>
          </w:p>
        </w:tc>
        <w:tc>
          <w:tcPr>
            <w:tcW w:w="353" w:type="pct"/>
          </w:tcPr>
          <w:p w14:paraId="4A618698" w14:textId="77777777" w:rsidR="002B3F99" w:rsidRPr="00310645" w:rsidRDefault="002B3F99" w:rsidP="007D6FC7">
            <w:pPr>
              <w:jc w:val="both"/>
              <w:rPr>
                <w:rFonts w:ascii="Times New Roman" w:eastAsia="Times New Roman" w:hAnsi="Times New Roman" w:cs="Times New Roman"/>
                <w:sz w:val="16"/>
                <w:lang w:val="ro-RO"/>
              </w:rPr>
            </w:pPr>
          </w:p>
        </w:tc>
        <w:tc>
          <w:tcPr>
            <w:tcW w:w="603" w:type="pct"/>
          </w:tcPr>
          <w:p w14:paraId="1A754F96" w14:textId="77777777" w:rsidR="002B3F99" w:rsidRPr="00310645" w:rsidRDefault="002B3F99" w:rsidP="007D6FC7">
            <w:pPr>
              <w:jc w:val="both"/>
              <w:rPr>
                <w:rFonts w:ascii="Times New Roman" w:eastAsia="Times New Roman" w:hAnsi="Times New Roman" w:cs="Times New Roman"/>
                <w:sz w:val="16"/>
                <w:lang w:val="ro-RO"/>
              </w:rPr>
            </w:pPr>
          </w:p>
        </w:tc>
        <w:tc>
          <w:tcPr>
            <w:tcW w:w="560" w:type="pct"/>
          </w:tcPr>
          <w:p w14:paraId="217AE338" w14:textId="77777777" w:rsidR="002B3F99" w:rsidRPr="00310645" w:rsidRDefault="002B3F99" w:rsidP="007D6FC7">
            <w:pPr>
              <w:jc w:val="both"/>
              <w:rPr>
                <w:rFonts w:ascii="Times New Roman" w:eastAsia="Times New Roman" w:hAnsi="Times New Roman" w:cs="Times New Roman"/>
                <w:sz w:val="16"/>
                <w:lang w:val="ro-RO"/>
              </w:rPr>
            </w:pPr>
          </w:p>
        </w:tc>
      </w:tr>
      <w:tr w:rsidR="002B3F99" w:rsidRPr="00310645" w14:paraId="1544C3C0" w14:textId="77777777" w:rsidTr="007D6FC7">
        <w:tc>
          <w:tcPr>
            <w:tcW w:w="826" w:type="pct"/>
          </w:tcPr>
          <w:p w14:paraId="74AEB04F" w14:textId="77777777" w:rsidR="002B3F99" w:rsidRPr="00310645" w:rsidRDefault="002B3F99" w:rsidP="007D6FC7">
            <w:pPr>
              <w:jc w:val="both"/>
              <w:rPr>
                <w:rFonts w:ascii="Times New Roman" w:eastAsia="Times New Roman" w:hAnsi="Times New Roman" w:cs="Times New Roman"/>
                <w:sz w:val="16"/>
                <w:lang w:val="ro-RO"/>
              </w:rPr>
            </w:pPr>
            <w:r w:rsidRPr="00310645">
              <w:rPr>
                <w:rFonts w:ascii="Times New Roman" w:eastAsia="Times New Roman" w:hAnsi="Times New Roman" w:cs="Times New Roman"/>
                <w:sz w:val="16"/>
                <w:lang w:val="ro-RO"/>
              </w:rPr>
              <w:t xml:space="preserve">Partener n, dacă este cazul </w:t>
            </w:r>
          </w:p>
        </w:tc>
        <w:tc>
          <w:tcPr>
            <w:tcW w:w="689" w:type="pct"/>
          </w:tcPr>
          <w:p w14:paraId="6CAEC687" w14:textId="77777777" w:rsidR="002B3F99" w:rsidRPr="00310645" w:rsidRDefault="002B3F99" w:rsidP="007D6FC7">
            <w:pPr>
              <w:jc w:val="both"/>
              <w:rPr>
                <w:rFonts w:ascii="Times New Roman" w:eastAsia="Times New Roman" w:hAnsi="Times New Roman" w:cs="Times New Roman"/>
                <w:sz w:val="16"/>
                <w:lang w:val="ro-RO"/>
              </w:rPr>
            </w:pPr>
          </w:p>
        </w:tc>
        <w:tc>
          <w:tcPr>
            <w:tcW w:w="404" w:type="pct"/>
          </w:tcPr>
          <w:p w14:paraId="08031551" w14:textId="77777777" w:rsidR="002B3F99" w:rsidRPr="00310645" w:rsidRDefault="002B3F99" w:rsidP="007D6FC7">
            <w:pPr>
              <w:jc w:val="both"/>
              <w:rPr>
                <w:rFonts w:ascii="Times New Roman" w:eastAsia="Times New Roman" w:hAnsi="Times New Roman" w:cs="Times New Roman"/>
                <w:sz w:val="16"/>
                <w:lang w:val="ro-RO"/>
              </w:rPr>
            </w:pPr>
          </w:p>
        </w:tc>
        <w:tc>
          <w:tcPr>
            <w:tcW w:w="565" w:type="pct"/>
          </w:tcPr>
          <w:p w14:paraId="79558A08" w14:textId="77777777" w:rsidR="002B3F99" w:rsidRPr="00310645" w:rsidRDefault="002B3F99" w:rsidP="007D6FC7">
            <w:pPr>
              <w:jc w:val="both"/>
              <w:rPr>
                <w:rFonts w:ascii="Times New Roman" w:eastAsia="Times New Roman" w:hAnsi="Times New Roman" w:cs="Times New Roman"/>
                <w:sz w:val="16"/>
                <w:lang w:val="ro-RO"/>
              </w:rPr>
            </w:pPr>
          </w:p>
        </w:tc>
        <w:tc>
          <w:tcPr>
            <w:tcW w:w="306" w:type="pct"/>
          </w:tcPr>
          <w:p w14:paraId="619D4B4B" w14:textId="77777777" w:rsidR="002B3F99" w:rsidRPr="00310645" w:rsidRDefault="002B3F99" w:rsidP="007D6FC7">
            <w:pPr>
              <w:jc w:val="both"/>
              <w:rPr>
                <w:rFonts w:ascii="Times New Roman" w:eastAsia="Times New Roman" w:hAnsi="Times New Roman" w:cs="Times New Roman"/>
                <w:sz w:val="16"/>
                <w:lang w:val="ro-RO"/>
              </w:rPr>
            </w:pPr>
          </w:p>
        </w:tc>
        <w:tc>
          <w:tcPr>
            <w:tcW w:w="444" w:type="pct"/>
          </w:tcPr>
          <w:p w14:paraId="6A5E55C8" w14:textId="77777777" w:rsidR="002B3F99" w:rsidRPr="00310645" w:rsidRDefault="002B3F99" w:rsidP="007D6FC7">
            <w:pPr>
              <w:jc w:val="both"/>
              <w:rPr>
                <w:rFonts w:ascii="Times New Roman" w:eastAsia="Times New Roman" w:hAnsi="Times New Roman" w:cs="Times New Roman"/>
                <w:sz w:val="16"/>
                <w:lang w:val="ro-RO"/>
              </w:rPr>
            </w:pPr>
          </w:p>
        </w:tc>
        <w:tc>
          <w:tcPr>
            <w:tcW w:w="250" w:type="pct"/>
          </w:tcPr>
          <w:p w14:paraId="400DDC2F" w14:textId="77777777" w:rsidR="002B3F99" w:rsidRPr="00310645" w:rsidRDefault="002B3F99" w:rsidP="007D6FC7">
            <w:pPr>
              <w:jc w:val="both"/>
              <w:rPr>
                <w:rFonts w:ascii="Times New Roman" w:eastAsia="Times New Roman" w:hAnsi="Times New Roman" w:cs="Times New Roman"/>
                <w:sz w:val="16"/>
                <w:lang w:val="ro-RO"/>
              </w:rPr>
            </w:pPr>
          </w:p>
        </w:tc>
        <w:tc>
          <w:tcPr>
            <w:tcW w:w="353" w:type="pct"/>
          </w:tcPr>
          <w:p w14:paraId="6EC4BA95" w14:textId="77777777" w:rsidR="002B3F99" w:rsidRPr="00310645" w:rsidRDefault="002B3F99" w:rsidP="007D6FC7">
            <w:pPr>
              <w:jc w:val="both"/>
              <w:rPr>
                <w:rFonts w:ascii="Times New Roman" w:eastAsia="Times New Roman" w:hAnsi="Times New Roman" w:cs="Times New Roman"/>
                <w:sz w:val="16"/>
                <w:lang w:val="ro-RO"/>
              </w:rPr>
            </w:pPr>
          </w:p>
        </w:tc>
        <w:tc>
          <w:tcPr>
            <w:tcW w:w="603" w:type="pct"/>
          </w:tcPr>
          <w:p w14:paraId="0C36D939" w14:textId="77777777" w:rsidR="002B3F99" w:rsidRPr="00310645" w:rsidRDefault="002B3F99" w:rsidP="007D6FC7">
            <w:pPr>
              <w:jc w:val="both"/>
              <w:rPr>
                <w:rFonts w:ascii="Times New Roman" w:eastAsia="Times New Roman" w:hAnsi="Times New Roman" w:cs="Times New Roman"/>
                <w:sz w:val="16"/>
                <w:lang w:val="ro-RO"/>
              </w:rPr>
            </w:pPr>
          </w:p>
        </w:tc>
        <w:tc>
          <w:tcPr>
            <w:tcW w:w="560" w:type="pct"/>
          </w:tcPr>
          <w:p w14:paraId="2F38132F" w14:textId="77777777" w:rsidR="002B3F99" w:rsidRPr="00310645" w:rsidRDefault="002B3F99" w:rsidP="007D6FC7">
            <w:pPr>
              <w:jc w:val="both"/>
              <w:rPr>
                <w:rFonts w:ascii="Times New Roman" w:eastAsia="Times New Roman" w:hAnsi="Times New Roman" w:cs="Times New Roman"/>
                <w:sz w:val="16"/>
                <w:lang w:val="ro-RO"/>
              </w:rPr>
            </w:pPr>
          </w:p>
        </w:tc>
      </w:tr>
      <w:tr w:rsidR="002B3F99" w:rsidRPr="00310645" w14:paraId="5B2D2A96" w14:textId="77777777" w:rsidTr="007D6FC7">
        <w:tc>
          <w:tcPr>
            <w:tcW w:w="826" w:type="pct"/>
          </w:tcPr>
          <w:p w14:paraId="0A164FC8" w14:textId="77777777" w:rsidR="002B3F99" w:rsidRPr="00310645" w:rsidRDefault="002B3F99" w:rsidP="007D6FC7">
            <w:pPr>
              <w:jc w:val="both"/>
              <w:rPr>
                <w:rFonts w:ascii="Times New Roman" w:eastAsia="Times New Roman" w:hAnsi="Times New Roman" w:cs="Times New Roman"/>
                <w:sz w:val="16"/>
                <w:lang w:val="ro-RO"/>
              </w:rPr>
            </w:pPr>
            <w:r w:rsidRPr="00310645">
              <w:rPr>
                <w:rFonts w:ascii="Times New Roman" w:eastAsia="Times New Roman" w:hAnsi="Times New Roman" w:cs="Times New Roman"/>
                <w:sz w:val="16"/>
                <w:lang w:val="ro-RO"/>
              </w:rPr>
              <w:t xml:space="preserve">TOTAL </w:t>
            </w:r>
          </w:p>
        </w:tc>
        <w:tc>
          <w:tcPr>
            <w:tcW w:w="689" w:type="pct"/>
          </w:tcPr>
          <w:p w14:paraId="14FF5385" w14:textId="77777777" w:rsidR="002B3F99" w:rsidRPr="00310645" w:rsidRDefault="002B3F99" w:rsidP="007D6FC7">
            <w:pPr>
              <w:jc w:val="both"/>
              <w:rPr>
                <w:rFonts w:ascii="Times New Roman" w:eastAsia="Times New Roman" w:hAnsi="Times New Roman" w:cs="Times New Roman"/>
                <w:sz w:val="16"/>
                <w:lang w:val="ro-RO"/>
              </w:rPr>
            </w:pPr>
          </w:p>
        </w:tc>
        <w:tc>
          <w:tcPr>
            <w:tcW w:w="404" w:type="pct"/>
          </w:tcPr>
          <w:p w14:paraId="2233E112" w14:textId="77777777" w:rsidR="002B3F99" w:rsidRPr="00310645" w:rsidRDefault="002B3F99" w:rsidP="007D6FC7">
            <w:pPr>
              <w:jc w:val="both"/>
              <w:rPr>
                <w:rFonts w:ascii="Times New Roman" w:eastAsia="Times New Roman" w:hAnsi="Times New Roman" w:cs="Times New Roman"/>
                <w:sz w:val="16"/>
                <w:lang w:val="ro-RO"/>
              </w:rPr>
            </w:pPr>
          </w:p>
        </w:tc>
        <w:tc>
          <w:tcPr>
            <w:tcW w:w="565" w:type="pct"/>
          </w:tcPr>
          <w:p w14:paraId="3B4E3B84" w14:textId="77777777" w:rsidR="002B3F99" w:rsidRPr="00310645" w:rsidRDefault="002B3F99" w:rsidP="007D6FC7">
            <w:pPr>
              <w:jc w:val="both"/>
              <w:rPr>
                <w:rFonts w:ascii="Times New Roman" w:eastAsia="Times New Roman" w:hAnsi="Times New Roman" w:cs="Times New Roman"/>
                <w:sz w:val="16"/>
                <w:lang w:val="ro-RO"/>
              </w:rPr>
            </w:pPr>
          </w:p>
        </w:tc>
        <w:tc>
          <w:tcPr>
            <w:tcW w:w="306" w:type="pct"/>
          </w:tcPr>
          <w:p w14:paraId="434E17D6" w14:textId="77777777" w:rsidR="002B3F99" w:rsidRPr="00310645" w:rsidRDefault="002B3F99" w:rsidP="007D6FC7">
            <w:pPr>
              <w:jc w:val="both"/>
              <w:rPr>
                <w:rFonts w:ascii="Times New Roman" w:eastAsia="Times New Roman" w:hAnsi="Times New Roman" w:cs="Times New Roman"/>
                <w:sz w:val="16"/>
                <w:lang w:val="ro-RO"/>
              </w:rPr>
            </w:pPr>
          </w:p>
        </w:tc>
        <w:tc>
          <w:tcPr>
            <w:tcW w:w="444" w:type="pct"/>
          </w:tcPr>
          <w:p w14:paraId="25F54143" w14:textId="77777777" w:rsidR="002B3F99" w:rsidRPr="00310645" w:rsidRDefault="002B3F99" w:rsidP="007D6FC7">
            <w:pPr>
              <w:jc w:val="both"/>
              <w:rPr>
                <w:rFonts w:ascii="Times New Roman" w:eastAsia="Times New Roman" w:hAnsi="Times New Roman" w:cs="Times New Roman"/>
                <w:sz w:val="16"/>
                <w:lang w:val="ro-RO"/>
              </w:rPr>
            </w:pPr>
          </w:p>
        </w:tc>
        <w:tc>
          <w:tcPr>
            <w:tcW w:w="250" w:type="pct"/>
          </w:tcPr>
          <w:p w14:paraId="4CD57CFC" w14:textId="77777777" w:rsidR="002B3F99" w:rsidRPr="00310645" w:rsidRDefault="002B3F99" w:rsidP="007D6FC7">
            <w:pPr>
              <w:jc w:val="both"/>
              <w:rPr>
                <w:rFonts w:ascii="Times New Roman" w:eastAsia="Times New Roman" w:hAnsi="Times New Roman" w:cs="Times New Roman"/>
                <w:sz w:val="16"/>
                <w:lang w:val="ro-RO"/>
              </w:rPr>
            </w:pPr>
          </w:p>
        </w:tc>
        <w:tc>
          <w:tcPr>
            <w:tcW w:w="353" w:type="pct"/>
          </w:tcPr>
          <w:p w14:paraId="35289AA0" w14:textId="77777777" w:rsidR="002B3F99" w:rsidRPr="00310645" w:rsidRDefault="002B3F99" w:rsidP="007D6FC7">
            <w:pPr>
              <w:jc w:val="both"/>
              <w:rPr>
                <w:rFonts w:ascii="Times New Roman" w:eastAsia="Times New Roman" w:hAnsi="Times New Roman" w:cs="Times New Roman"/>
                <w:sz w:val="16"/>
                <w:lang w:val="ro-RO"/>
              </w:rPr>
            </w:pPr>
          </w:p>
        </w:tc>
        <w:tc>
          <w:tcPr>
            <w:tcW w:w="603" w:type="pct"/>
          </w:tcPr>
          <w:p w14:paraId="71C0C61C" w14:textId="77777777" w:rsidR="002B3F99" w:rsidRPr="00310645" w:rsidRDefault="002B3F99" w:rsidP="007D6FC7">
            <w:pPr>
              <w:jc w:val="both"/>
              <w:rPr>
                <w:rFonts w:ascii="Times New Roman" w:eastAsia="Times New Roman" w:hAnsi="Times New Roman" w:cs="Times New Roman"/>
                <w:sz w:val="16"/>
                <w:lang w:val="ro-RO"/>
              </w:rPr>
            </w:pPr>
          </w:p>
        </w:tc>
        <w:tc>
          <w:tcPr>
            <w:tcW w:w="560" w:type="pct"/>
          </w:tcPr>
          <w:p w14:paraId="0B7D2626" w14:textId="77777777" w:rsidR="002B3F99" w:rsidRPr="00310645" w:rsidRDefault="002B3F99" w:rsidP="007D6FC7">
            <w:pPr>
              <w:jc w:val="both"/>
              <w:rPr>
                <w:rFonts w:ascii="Times New Roman" w:eastAsia="Times New Roman" w:hAnsi="Times New Roman" w:cs="Times New Roman"/>
                <w:sz w:val="16"/>
                <w:lang w:val="ro-RO"/>
              </w:rPr>
            </w:pPr>
          </w:p>
        </w:tc>
      </w:tr>
    </w:tbl>
    <w:p w14:paraId="6EC7B1D4" w14:textId="77777777" w:rsidR="002B3F99" w:rsidRPr="00692FA1" w:rsidRDefault="002B3F99" w:rsidP="002B3F99">
      <w:pPr>
        <w:pStyle w:val="NormalWeb"/>
        <w:spacing w:before="0" w:beforeAutospacing="0" w:after="0" w:afterAutospacing="0"/>
        <w:jc w:val="both"/>
      </w:pPr>
    </w:p>
    <w:p w14:paraId="7DFDFD16" w14:textId="77777777" w:rsidR="002B3F99" w:rsidRPr="00692FA1" w:rsidRDefault="002B3F99" w:rsidP="002B3F99">
      <w:pPr>
        <w:pStyle w:val="NormalWeb"/>
        <w:spacing w:before="0" w:beforeAutospacing="0" w:after="0" w:afterAutospacing="0"/>
        <w:jc w:val="both"/>
      </w:pPr>
      <w:r w:rsidRPr="00692FA1">
        <w:t> </w:t>
      </w:r>
      <w:r w:rsidRPr="00692FA1">
        <w:t> </w:t>
      </w:r>
      <w:r w:rsidRPr="00692FA1">
        <w:t xml:space="preserve">(2) AM/OI acordă o finanțare nerambursabilă în sumă maximă de </w:t>
      </w:r>
      <w:r w:rsidRPr="00BB7E73">
        <w:t>..........</w:t>
      </w:r>
      <w:r w:rsidRPr="00692FA1">
        <w:t xml:space="preserve"> lei (valoarea în litere), echivalentă cu </w:t>
      </w:r>
      <w:r w:rsidRPr="00BB7E73">
        <w:t>............</w:t>
      </w:r>
      <w:r w:rsidRPr="00692FA1">
        <w:t xml:space="preserve"> % din valoarea totală eligibilă aprobată.</w:t>
      </w:r>
    </w:p>
    <w:p w14:paraId="13E32490" w14:textId="77777777" w:rsidR="002B3F99" w:rsidRDefault="002B3F99" w:rsidP="002B3F99">
      <w:pPr>
        <w:pStyle w:val="NormalWeb"/>
        <w:spacing w:before="0" w:beforeAutospacing="0" w:after="0" w:afterAutospacing="0"/>
        <w:jc w:val="both"/>
      </w:pPr>
      <w:r w:rsidRPr="00692FA1">
        <w:t> </w:t>
      </w:r>
      <w:r w:rsidRPr="00692FA1">
        <w:t> </w:t>
      </w:r>
      <w:r w:rsidRPr="00692FA1">
        <w:t xml:space="preserve">(3) În cazul în care valoarea totală a proiectului se modifică în sensul creșterii acesteia față de valoarea stabilită prin prezentul contract de finanțare, diferența astfel rezultată va fi suportată în întregime de Beneficiar. Prin excepție, valoarea eligibilă nerambursabilă se poate majora, prin act adițional, fără ca diferența astfel rezultată să fie suportată de Beneficiar, în condițiile specificate la art. </w:t>
      </w:r>
      <w:r w:rsidRPr="000E1807">
        <w:t>10 alin. (8).</w:t>
      </w:r>
    </w:p>
    <w:p w14:paraId="0BFE6DA0" w14:textId="77777777" w:rsidR="002B3F99" w:rsidRPr="00692FA1" w:rsidRDefault="002B3F99" w:rsidP="002B3F99">
      <w:pPr>
        <w:pStyle w:val="NormalWeb"/>
        <w:shd w:val="clear" w:color="auto" w:fill="EEECE1" w:themeFill="background2"/>
        <w:spacing w:before="0" w:beforeAutospacing="0" w:after="0" w:afterAutospacing="0"/>
        <w:jc w:val="both"/>
      </w:pPr>
      <w:r w:rsidRPr="00294C09">
        <w:rPr>
          <w:i/>
          <w:iCs/>
        </w:rPr>
        <w:t xml:space="preserve">În cazul proiectelor finanțate în cadrul </w:t>
      </w:r>
      <w:r>
        <w:rPr>
          <w:i/>
          <w:iCs/>
        </w:rPr>
        <w:t>P</w:t>
      </w:r>
      <w:r w:rsidRPr="00294C09">
        <w:rPr>
          <w:i/>
          <w:iCs/>
        </w:rPr>
        <w:t>rogramului de asistență tehnică/priorităților de asistență tehnică alin. (3) va avea următorul conținut:</w:t>
      </w:r>
    </w:p>
    <w:p w14:paraId="3AC04747" w14:textId="77777777" w:rsidR="002B3F99" w:rsidRDefault="002B3F99" w:rsidP="002B3F99">
      <w:pPr>
        <w:pStyle w:val="NormalWeb"/>
        <w:spacing w:before="0" w:beforeAutospacing="0" w:after="0" w:afterAutospacing="0"/>
        <w:jc w:val="both"/>
      </w:pPr>
      <w:r w:rsidRPr="00692FA1">
        <w:t> </w:t>
      </w:r>
      <w:r w:rsidRPr="00692FA1">
        <w:t> </w:t>
      </w:r>
      <w:r w:rsidRPr="00692FA1">
        <w:t>"Valoarea eligibilă nerambursabilă se poate majora, prin act adițional, fără ca diferența astfel rezultată să fie suportată de Beneficiar, în funcție de necesități, pentru cazuri justificate, fără a fi necesară existența unui act normativ în acest sens."</w:t>
      </w:r>
    </w:p>
    <w:p w14:paraId="7D7B3273" w14:textId="77777777" w:rsidR="002B3F99" w:rsidRPr="00692FA1" w:rsidRDefault="002B3F99" w:rsidP="002B3F99">
      <w:pPr>
        <w:pStyle w:val="NormalWeb"/>
        <w:spacing w:before="0" w:beforeAutospacing="0" w:after="0" w:afterAutospacing="0"/>
        <w:jc w:val="both"/>
      </w:pPr>
    </w:p>
    <w:p w14:paraId="7A4B66CD" w14:textId="77777777" w:rsidR="002B3F99" w:rsidRPr="00692FA1" w:rsidRDefault="002B3F99" w:rsidP="002B3F99">
      <w:pPr>
        <w:pStyle w:val="NormalWeb"/>
        <w:spacing w:before="0" w:beforeAutospacing="0" w:after="0" w:afterAutospacing="0"/>
        <w:jc w:val="both"/>
      </w:pPr>
      <w:r w:rsidRPr="00692FA1">
        <w:t> </w:t>
      </w:r>
      <w:r w:rsidRPr="00692FA1">
        <w:t> </w:t>
      </w:r>
      <w:r w:rsidRPr="00692FA1">
        <w:t>(4) Finanțarea va fi acordată, în baza cererilor de prefinanţare/rambursare/plată, elaborate și transmise prin sistemul MySMIS2021 în conformitate cu graficul de depunere a cererilor de prefinanţare/plată/rambursare a cheltuielilor (anexa nr. 3 la prezentul contract de finanțare), încărcat și actualizat de Beneficiar în sistemul MySMIS2021.</w:t>
      </w:r>
    </w:p>
    <w:p w14:paraId="39B3BE95" w14:textId="77777777" w:rsidR="002B3F99" w:rsidRPr="00692FA1" w:rsidRDefault="002B3F99" w:rsidP="002B3F99">
      <w:pPr>
        <w:pStyle w:val="NormalWeb"/>
        <w:spacing w:before="0" w:beforeAutospacing="0" w:after="240" w:afterAutospacing="0"/>
        <w:jc w:val="both"/>
      </w:pPr>
      <w:r w:rsidRPr="00692FA1">
        <w:t> </w:t>
      </w:r>
      <w:r w:rsidRPr="00692FA1">
        <w:t> </w:t>
      </w:r>
      <w:r w:rsidRPr="00692FA1">
        <w:t>(5) În cazul în care valoarea totală autorizată la plată este mai mică decât valoarea eligibilă nerambursabilă (din partea fondurilor și din bugetul național) din tabelul de mai sus, finanțarea nerambursabilă prevăzută la alin. (2) se reduce corespunzător, cu respectarea intensității intervenției corespunzătoare fiecărei activități/subactivităţi din cererea de finanțare, după caz.</w:t>
      </w:r>
    </w:p>
    <w:p w14:paraId="3FA33A90" w14:textId="77777777" w:rsidR="002B3F99" w:rsidRPr="00692FA1" w:rsidRDefault="002B3F99" w:rsidP="002B3F99">
      <w:pPr>
        <w:pStyle w:val="NormalWeb"/>
        <w:spacing w:before="0" w:beforeAutospacing="0" w:after="0" w:afterAutospacing="0"/>
        <w:jc w:val="both"/>
        <w:rPr>
          <w:color w:val="0000FF"/>
        </w:rPr>
      </w:pPr>
      <w:r w:rsidRPr="00692FA1">
        <w:rPr>
          <w:color w:val="0000FF"/>
        </w:rPr>
        <w:lastRenderedPageBreak/>
        <w:t> </w:t>
      </w:r>
      <w:r w:rsidRPr="00692FA1">
        <w:rPr>
          <w:color w:val="0000FF"/>
        </w:rPr>
        <w:t> </w:t>
      </w:r>
      <w:r w:rsidRPr="00692FA1">
        <w:rPr>
          <w:color w:val="0000FF"/>
        </w:rPr>
        <w:t>ART. 4</w:t>
      </w:r>
    </w:p>
    <w:p w14:paraId="740A7762" w14:textId="77777777" w:rsidR="002B3F99" w:rsidRPr="00692FA1" w:rsidRDefault="002B3F99" w:rsidP="002B3F99">
      <w:pPr>
        <w:pStyle w:val="NormalWeb"/>
        <w:spacing w:before="0" w:beforeAutospacing="0" w:after="0" w:afterAutospacing="0"/>
        <w:jc w:val="both"/>
      </w:pPr>
      <w:r w:rsidRPr="00692FA1">
        <w:t> </w:t>
      </w:r>
      <w:r w:rsidRPr="00692FA1">
        <w:t> </w:t>
      </w:r>
      <w:r w:rsidRPr="00692FA1">
        <w:rPr>
          <w:b/>
          <w:bCs/>
        </w:rPr>
        <w:t>Eligibilitatea cheltuielilor</w:t>
      </w:r>
    </w:p>
    <w:p w14:paraId="5092D8F8" w14:textId="77777777" w:rsidR="002B3F99" w:rsidRPr="00692FA1" w:rsidRDefault="002B3F99" w:rsidP="002B3F99">
      <w:pPr>
        <w:pStyle w:val="NormalWeb"/>
        <w:spacing w:before="0" w:beforeAutospacing="0" w:after="0" w:afterAutospacing="0"/>
        <w:jc w:val="both"/>
      </w:pPr>
      <w:r w:rsidRPr="00692FA1">
        <w:t> </w:t>
      </w:r>
      <w:r w:rsidRPr="00692FA1">
        <w:t> </w:t>
      </w:r>
      <w:r w:rsidRPr="00692FA1">
        <w:t>(1) Cheltuielile angajate și plătite pe durata de implementare a proiectului sunt eligibile dacă sunt realizate în condițiile stabilite de</w:t>
      </w:r>
      <w:r>
        <w:t xml:space="preserve"> prezentul contract și cu respectarea</w:t>
      </w:r>
      <w:r w:rsidRPr="00692FA1">
        <w:t>:</w:t>
      </w:r>
    </w:p>
    <w:p w14:paraId="2C9A915D" w14:textId="77777777" w:rsidR="002B3F99" w:rsidRPr="00692FA1" w:rsidRDefault="002B3F99" w:rsidP="002B3F99">
      <w:pPr>
        <w:pStyle w:val="NormalWeb"/>
        <w:spacing w:before="0" w:beforeAutospacing="0" w:after="0" w:afterAutospacing="0"/>
        <w:jc w:val="both"/>
      </w:pPr>
      <w:r w:rsidRPr="00692FA1">
        <w:t> </w:t>
      </w:r>
      <w:r w:rsidRPr="00692FA1">
        <w:t> </w:t>
      </w:r>
      <w:r w:rsidRPr="00692FA1">
        <w:t>a) legislați</w:t>
      </w:r>
      <w:r>
        <w:t>ei</w:t>
      </w:r>
      <w:r w:rsidRPr="00692FA1">
        <w:t xml:space="preserve"> național</w:t>
      </w:r>
      <w:r>
        <w:t>e</w:t>
      </w:r>
      <w:r w:rsidRPr="00692FA1">
        <w:t xml:space="preserve"> și europen</w:t>
      </w:r>
      <w:r>
        <w:t>e</w:t>
      </w:r>
      <w:r w:rsidRPr="00692FA1">
        <w:t xml:space="preserve"> aplicabil</w:t>
      </w:r>
      <w:r>
        <w:t>e</w:t>
      </w:r>
      <w:r w:rsidRPr="00692FA1">
        <w:t>;</w:t>
      </w:r>
    </w:p>
    <w:p w14:paraId="40C76C82" w14:textId="77777777" w:rsidR="002B3F99" w:rsidRPr="00692FA1" w:rsidRDefault="002B3F99" w:rsidP="002B3F99">
      <w:pPr>
        <w:pStyle w:val="NormalWeb"/>
        <w:spacing w:before="0" w:beforeAutospacing="0" w:after="0" w:afterAutospacing="0"/>
        <w:jc w:val="both"/>
      </w:pPr>
      <w:r w:rsidRPr="00692FA1">
        <w:t> </w:t>
      </w:r>
      <w:r w:rsidRPr="00692FA1">
        <w:t> </w:t>
      </w:r>
      <w:r w:rsidRPr="00692FA1">
        <w:t>b) Ghidul</w:t>
      </w:r>
      <w:r>
        <w:t>ui</w:t>
      </w:r>
      <w:r w:rsidRPr="00692FA1">
        <w:t xml:space="preserve"> solicitantului;</w:t>
      </w:r>
    </w:p>
    <w:p w14:paraId="3D9A9B42" w14:textId="77777777" w:rsidR="002B3F99" w:rsidRPr="00692FA1" w:rsidRDefault="002B3F99" w:rsidP="002B3F99">
      <w:pPr>
        <w:pStyle w:val="NormalWeb"/>
        <w:spacing w:before="0" w:beforeAutospacing="0" w:after="0" w:afterAutospacing="0"/>
        <w:jc w:val="both"/>
      </w:pPr>
      <w:r w:rsidRPr="00692FA1">
        <w:t> </w:t>
      </w:r>
      <w:r w:rsidRPr="00692FA1">
        <w:t> </w:t>
      </w:r>
      <w:r w:rsidRPr="00692FA1">
        <w:t>(2) Cheltuielile aferente proiectului sunt eligibile cu condiția ca acestea să fie cuprinse în cererea de finanțare aprobată prevăzută în anexa nr. 1 la prezentul contract și să fie efectuate în termenii și condițiile prezentului contract de finanțare.</w:t>
      </w:r>
    </w:p>
    <w:p w14:paraId="6F42F942" w14:textId="77777777" w:rsidR="002B3F99" w:rsidRPr="00692FA1" w:rsidRDefault="002B3F99" w:rsidP="002B3F99">
      <w:pPr>
        <w:pStyle w:val="NormalWeb"/>
        <w:spacing w:before="0" w:beforeAutospacing="0" w:after="0" w:afterAutospacing="0"/>
        <w:jc w:val="both"/>
      </w:pPr>
      <w:r w:rsidRPr="00692FA1">
        <w:t> </w:t>
      </w:r>
      <w:r w:rsidRPr="00692FA1">
        <w:t> </w:t>
      </w:r>
      <w:r w:rsidRPr="00692FA1">
        <w:t>(3) Aprobarea proiectului și semnarea contractului de finanțare nu reprezintă, implicit, o confirmare a eligibilității cheltuielilor, aceasta urmând a fi stabilită în urma procesului de verificare a modului de utilizare a fondurilor de către Beneficiar.</w:t>
      </w:r>
    </w:p>
    <w:p w14:paraId="77614159" w14:textId="77777777" w:rsidR="002B3F99" w:rsidRPr="00692FA1" w:rsidRDefault="002B3F99" w:rsidP="002B3F99">
      <w:pPr>
        <w:pStyle w:val="NormalWeb"/>
        <w:spacing w:before="0" w:beforeAutospacing="0" w:after="240" w:afterAutospacing="0"/>
        <w:jc w:val="both"/>
      </w:pPr>
      <w:r w:rsidRPr="00692FA1">
        <w:t> </w:t>
      </w:r>
      <w:r w:rsidRPr="00692FA1">
        <w:t> </w:t>
      </w:r>
      <w:r w:rsidRPr="00692FA1">
        <w:t xml:space="preserve">(4) AM/OI își rezervă dreptul de a declara, în orice moment, pe parcursul implementării contractului, ca neeligibile, cheltuielile efectuate cu nerespectarea prevederilor legale în vigoare și/sau de a aplica corecții financiare/reduceri procentuale ca urmare a verificării cererilor de rambursare/plată. </w:t>
      </w:r>
    </w:p>
    <w:p w14:paraId="6914F495" w14:textId="77777777" w:rsidR="002B3F99" w:rsidRPr="00692FA1" w:rsidRDefault="002B3F99" w:rsidP="002B3F99">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5</w:t>
      </w:r>
    </w:p>
    <w:p w14:paraId="63F7DEB4" w14:textId="77777777" w:rsidR="002B3F99" w:rsidRPr="00692FA1" w:rsidRDefault="002B3F99" w:rsidP="002B3F99">
      <w:pPr>
        <w:pStyle w:val="NormalWeb"/>
        <w:spacing w:before="0" w:beforeAutospacing="0" w:after="0" w:afterAutospacing="0"/>
        <w:jc w:val="both"/>
      </w:pPr>
      <w:r w:rsidRPr="00692FA1">
        <w:t> </w:t>
      </w:r>
      <w:r w:rsidRPr="00692FA1">
        <w:t> </w:t>
      </w:r>
      <w:r w:rsidRPr="00692FA1">
        <w:rPr>
          <w:b/>
          <w:bCs/>
        </w:rPr>
        <w:t>Mecanismul prefinanţării</w:t>
      </w:r>
    </w:p>
    <w:p w14:paraId="372792C8" w14:textId="77777777" w:rsidR="002B3F99" w:rsidRPr="00692FA1" w:rsidRDefault="002B3F99" w:rsidP="002B3F99">
      <w:pPr>
        <w:pStyle w:val="NormalWeb"/>
        <w:spacing w:before="0" w:beforeAutospacing="0" w:after="0" w:afterAutospacing="0"/>
        <w:jc w:val="both"/>
      </w:pPr>
      <w:r w:rsidRPr="00692FA1">
        <w:t> </w:t>
      </w:r>
      <w:r w:rsidRPr="00692FA1">
        <w:t> </w:t>
      </w:r>
      <w:r w:rsidRPr="00692FA1">
        <w:t>(1) Beneficiarul are dreptul de a primi prefinanţare în condițiile legale aplicabile, cu respectarea și în conformitate cu prevederile prezentului contract de finanțare.</w:t>
      </w:r>
    </w:p>
    <w:p w14:paraId="0436D202" w14:textId="77777777" w:rsidR="002B3F99" w:rsidRPr="00692FA1" w:rsidRDefault="002B3F99" w:rsidP="002B3F99">
      <w:pPr>
        <w:pStyle w:val="NormalWeb"/>
        <w:spacing w:before="0" w:beforeAutospacing="0" w:after="0" w:afterAutospacing="0"/>
        <w:jc w:val="both"/>
      </w:pPr>
      <w:r w:rsidRPr="00692FA1">
        <w:t> </w:t>
      </w:r>
      <w:r w:rsidRPr="00692FA1">
        <w:t> </w:t>
      </w:r>
      <w:r w:rsidRPr="00692FA1">
        <w:t>(2) Prefinanţarea se justifică în termenele și condițiile prevăzute la art. 19 din Ordonanța de urgență a Guvernului nr. 133/2021 și ale prezentului contract de finanțare.</w:t>
      </w:r>
    </w:p>
    <w:p w14:paraId="462357EA" w14:textId="77777777" w:rsidR="002B3F99" w:rsidRPr="00692FA1" w:rsidRDefault="002B3F99" w:rsidP="002B3F99">
      <w:pPr>
        <w:pStyle w:val="NormalWeb"/>
        <w:spacing w:before="0" w:beforeAutospacing="0" w:after="240" w:afterAutospacing="0"/>
        <w:jc w:val="both"/>
      </w:pPr>
      <w:r w:rsidRPr="00692FA1">
        <w:t> </w:t>
      </w:r>
      <w:r w:rsidRPr="00692FA1">
        <w:t> </w:t>
      </w:r>
      <w:r w:rsidRPr="00692FA1">
        <w:t>(3) Recuperarea prefinanţării se realizează în conformitate cu prevederile art. 20 din Ordonanța de urgență a Guvernului nr. 133/2021 și ale prezentului contract de finanțare.</w:t>
      </w:r>
    </w:p>
    <w:p w14:paraId="54F086E5" w14:textId="77777777" w:rsidR="002B3F99" w:rsidRPr="00692FA1" w:rsidRDefault="002B3F99" w:rsidP="002B3F99">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6</w:t>
      </w:r>
    </w:p>
    <w:p w14:paraId="2A73E5B2" w14:textId="77777777" w:rsidR="002B3F99" w:rsidRPr="00692FA1" w:rsidRDefault="002B3F99" w:rsidP="002B3F99">
      <w:pPr>
        <w:pStyle w:val="NormalWeb"/>
        <w:spacing w:before="0" w:beforeAutospacing="0" w:after="0" w:afterAutospacing="0"/>
        <w:jc w:val="both"/>
      </w:pPr>
      <w:r w:rsidRPr="00692FA1">
        <w:t> </w:t>
      </w:r>
      <w:r w:rsidRPr="00692FA1">
        <w:t> </w:t>
      </w:r>
      <w:r w:rsidRPr="00692FA1">
        <w:rPr>
          <w:b/>
          <w:bCs/>
        </w:rPr>
        <w:t>Rambursarea/Plata cheltuielilor</w:t>
      </w:r>
    </w:p>
    <w:p w14:paraId="3B3FA3B9" w14:textId="77777777" w:rsidR="002B3F99" w:rsidRPr="00692FA1" w:rsidRDefault="002B3F99" w:rsidP="002B3F99">
      <w:pPr>
        <w:pStyle w:val="NormalWeb"/>
        <w:spacing w:before="0" w:beforeAutospacing="0" w:after="0" w:afterAutospacing="0"/>
        <w:jc w:val="both"/>
      </w:pPr>
      <w:r w:rsidRPr="00692FA1">
        <w:t> </w:t>
      </w:r>
      <w:r w:rsidRPr="00692FA1">
        <w:t> </w:t>
      </w:r>
      <w:r w:rsidRPr="00692FA1">
        <w:t>(1) Rambursarea sau plata se va realiza de către AM/OI în conformitate cu prevederile legale, pe baza cererilor de rambursare/plată transmise AM/OI de Beneficiar și în condițiile specificate în prezentul contract de finanțare.</w:t>
      </w:r>
    </w:p>
    <w:p w14:paraId="1378C3AE" w14:textId="77777777" w:rsidR="002B3F99" w:rsidRPr="00692FA1" w:rsidRDefault="002B3F99" w:rsidP="002B3F99">
      <w:pPr>
        <w:pStyle w:val="NormalWeb"/>
        <w:spacing w:before="0" w:beforeAutospacing="0" w:after="0" w:afterAutospacing="0"/>
        <w:jc w:val="both"/>
      </w:pPr>
      <w:r w:rsidRPr="00692FA1">
        <w:t> </w:t>
      </w:r>
      <w:r w:rsidRPr="00692FA1">
        <w:t> </w:t>
      </w:r>
      <w:r w:rsidRPr="00692FA1">
        <w:t>(2) Beneficiarul răspund</w:t>
      </w:r>
      <w:r>
        <w:t>e</w:t>
      </w:r>
      <w:r w:rsidRPr="00692FA1">
        <w:t xml:space="preserve"> de legalitatea, realitatea și regularitatea cheltuielilor, în caz contrar fiind aplicabile prevederile Ordonanței de urgență a Guvernului nr. 66/2011 privind prevenirea, constatarea și sancționarea neregulilor apărute în obținerea și utilizarea fondurilor europene și/sau a fondurilor publice naționale aferente acestora.</w:t>
      </w:r>
    </w:p>
    <w:p w14:paraId="1AF7AB07" w14:textId="77777777" w:rsidR="002B3F99" w:rsidRPr="00692FA1" w:rsidRDefault="002B3F99" w:rsidP="002B3F99">
      <w:pPr>
        <w:pStyle w:val="NormalWeb"/>
        <w:spacing w:before="0" w:beforeAutospacing="0" w:after="240" w:afterAutospacing="0"/>
        <w:jc w:val="both"/>
      </w:pPr>
      <w:r w:rsidRPr="00692FA1">
        <w:t> </w:t>
      </w:r>
      <w:r w:rsidRPr="00692FA1">
        <w:t> </w:t>
      </w:r>
      <w:r w:rsidRPr="00692FA1">
        <w:t xml:space="preserve">(3) Autorizarea cheltuielilor/Efectuarea plăților se realizează de către AM/OI, în condițiile prevăzute în legislația aplicabilă și cu respectarea </w:t>
      </w:r>
      <w:r>
        <w:t>P</w:t>
      </w:r>
      <w:r w:rsidRPr="00692FA1">
        <w:t>lanului de monitorizare a proiectului, prevăzut în anexa nr. 2 la prezentul contract de finanțare, sub rezerva sau în limita disponibilităților, iar în cazul insuficienței fondurilor, procesul de plată se va suspenda până când conturile AM vor fi alimentate cu sumele aferente fondurilor necesare. În cazul suspendării procesului de plată, Beneficiarul poate să solicite suspendarea sau prelungirea implementării proiectului, pentru</w:t>
      </w:r>
      <w:r>
        <w:t xml:space="preserve"> </w:t>
      </w:r>
      <w:r w:rsidRPr="00692FA1">
        <w:t xml:space="preserve"> aceeași perioadă, fără a depăși </w:t>
      </w:r>
      <w:r>
        <w:t>data</w:t>
      </w:r>
      <w:r w:rsidRPr="00692FA1">
        <w:t xml:space="preserve"> de 31 decembrie 2029.</w:t>
      </w:r>
    </w:p>
    <w:p w14:paraId="2A68E397" w14:textId="77777777" w:rsidR="002B3F99" w:rsidRPr="00692FA1" w:rsidRDefault="002B3F99" w:rsidP="002B3F99">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7</w:t>
      </w:r>
    </w:p>
    <w:p w14:paraId="14EFEC9A" w14:textId="77777777" w:rsidR="002B3F99" w:rsidRPr="00692FA1" w:rsidRDefault="002B3F99" w:rsidP="002B3F99">
      <w:pPr>
        <w:pStyle w:val="NormalWeb"/>
        <w:spacing w:before="0" w:beforeAutospacing="0" w:after="0" w:afterAutospacing="0"/>
        <w:jc w:val="both"/>
      </w:pPr>
      <w:r w:rsidRPr="00692FA1">
        <w:t> </w:t>
      </w:r>
      <w:r w:rsidRPr="00692FA1">
        <w:t> </w:t>
      </w:r>
      <w:r w:rsidRPr="00692FA1">
        <w:rPr>
          <w:b/>
          <w:bCs/>
        </w:rPr>
        <w:t>Drepturile și obligațiile Beneficiarului</w:t>
      </w:r>
      <w:r w:rsidRPr="002D0513">
        <w:rPr>
          <w:b/>
          <w:bCs/>
        </w:rPr>
        <w:t xml:space="preserve"> </w:t>
      </w:r>
    </w:p>
    <w:p w14:paraId="53549421" w14:textId="77777777" w:rsidR="002B3F99" w:rsidRPr="00692FA1" w:rsidRDefault="002B3F99" w:rsidP="002B3F99">
      <w:pPr>
        <w:pStyle w:val="NormalWeb"/>
        <w:spacing w:before="0" w:beforeAutospacing="0" w:after="0" w:afterAutospacing="0"/>
        <w:jc w:val="both"/>
      </w:pPr>
      <w:r w:rsidRPr="00692FA1">
        <w:t> </w:t>
      </w:r>
      <w:r w:rsidRPr="00692FA1">
        <w:t> </w:t>
      </w:r>
      <w:r w:rsidRPr="00692FA1">
        <w:t>(1) Beneficiarul</w:t>
      </w:r>
      <w:bookmarkStart w:id="0" w:name="_Hlk161129715"/>
      <w:r w:rsidRPr="00692FA1">
        <w:t xml:space="preserve"> </w:t>
      </w:r>
      <w:r>
        <w:t>are</w:t>
      </w:r>
      <w:bookmarkEnd w:id="0"/>
      <w:r w:rsidRPr="00692FA1">
        <w:t xml:space="preserve"> responsabilitatea asigurării unui management financiar riguros și asigurării resurselor financiare pentru cofinanțare și cheltuieli neeligibile, precum și pentru finanțarea cheltuielilor eligibile în concordanță cu prevederile prezentului contract de finanțare și ale legislației europene și naționale aplicabile. Totodată, Beneficiarul are responsabilitatea implementării proiectului în vederea atingerii obiectivelor stabilite și a indicatorilor asumați, în concordanță cu prevederile prezentului contract de finanțare și ale legislației europene și naționale aplicabile.</w:t>
      </w:r>
    </w:p>
    <w:p w14:paraId="6EC39B10" w14:textId="77777777" w:rsidR="002B3F99" w:rsidRPr="00692FA1" w:rsidRDefault="002B3F99" w:rsidP="002B3F99">
      <w:pPr>
        <w:pStyle w:val="NormalWeb"/>
        <w:spacing w:before="0" w:beforeAutospacing="0" w:after="0" w:afterAutospacing="0"/>
        <w:jc w:val="both"/>
      </w:pPr>
      <w:r w:rsidRPr="00692FA1">
        <w:lastRenderedPageBreak/>
        <w:t> </w:t>
      </w:r>
      <w:r w:rsidRPr="00692FA1">
        <w:t> </w:t>
      </w:r>
      <w:r w:rsidRPr="00692FA1">
        <w:t xml:space="preserve">(2) Beneficiarul are obligația de a începe executarea contractului de finanțare după semnarea acestuia și de a realiza toate activitățile prevăzute în cererea de finanțare, fără a depăși perioada de implementare specificată la art. 2 alin. (2) și (3). În situația în care </w:t>
      </w:r>
      <w:r w:rsidRPr="00FA32DB">
        <w:t>se</w:t>
      </w:r>
      <w:r w:rsidRPr="00692FA1">
        <w:t xml:space="preserve"> constată că implementarea activităților proiectului prevăzute a fi realizate după semnare nu a început în termen de .............................. </w:t>
      </w:r>
      <w:r w:rsidRPr="00BA113E">
        <w:rPr>
          <w:i/>
          <w:iCs/>
        </w:rPr>
        <w:t>(Se specifică de fiecare AM/OI)</w:t>
      </w:r>
      <w:r w:rsidRPr="00692FA1">
        <w:t xml:space="preserve"> de la data </w:t>
      </w:r>
      <w:r w:rsidRPr="00294C09">
        <w:t>semnării contractului de finanțare</w:t>
      </w:r>
      <w:r w:rsidRPr="00692FA1">
        <w:t>, AM/OI poate dispune rezilierea contractului de finanțare.</w:t>
      </w:r>
    </w:p>
    <w:p w14:paraId="6120B649" w14:textId="77777777" w:rsidR="002B3F99" w:rsidRPr="00692FA1" w:rsidRDefault="002B3F99" w:rsidP="002B3F99">
      <w:pPr>
        <w:pStyle w:val="NormalWeb"/>
        <w:spacing w:before="0" w:beforeAutospacing="0" w:after="0" w:afterAutospacing="0"/>
        <w:jc w:val="both"/>
      </w:pPr>
      <w:r w:rsidRPr="00692FA1">
        <w:t> </w:t>
      </w:r>
      <w:r w:rsidRPr="00692FA1">
        <w:t> </w:t>
      </w:r>
      <w:r w:rsidRPr="00692FA1">
        <w:t>(3) Beneficiarul</w:t>
      </w:r>
      <w:r>
        <w:t xml:space="preserve"> </w:t>
      </w:r>
      <w:r w:rsidRPr="00692FA1">
        <w:t>poate solicita în scris punctul de vedere al AM/OI cu privire la aspectele survenite de natură să afecteze buna implementare a proiectului, urmând ca punctul de vedere al AM/OI să fie furnizat în baza și în vederea executării clauzelor prezentului contract de finanțare și a legislației aplicabile.</w:t>
      </w:r>
    </w:p>
    <w:p w14:paraId="3EFE09ED" w14:textId="77777777" w:rsidR="002B3F99" w:rsidRPr="00692FA1" w:rsidRDefault="002B3F99" w:rsidP="002B3F99">
      <w:pPr>
        <w:pStyle w:val="NormalWeb"/>
        <w:spacing w:before="0" w:beforeAutospacing="0" w:after="0" w:afterAutospacing="0"/>
        <w:jc w:val="both"/>
      </w:pPr>
      <w:r w:rsidRPr="00692FA1">
        <w:t> </w:t>
      </w:r>
      <w:r w:rsidRPr="00692FA1">
        <w:t> </w:t>
      </w:r>
      <w:r w:rsidRPr="00692FA1">
        <w:t xml:space="preserve">(4) </w:t>
      </w:r>
      <w:bookmarkStart w:id="1" w:name="_Hlk161129805"/>
      <w:r>
        <w:t>Î</w:t>
      </w:r>
      <w:r w:rsidRPr="00692FA1">
        <w:t>n cazul în care fac</w:t>
      </w:r>
      <w:r>
        <w:t>e</w:t>
      </w:r>
      <w:r w:rsidRPr="00692FA1">
        <w:t xml:space="preserve"> parte din categoria instituțiilor publice, indiferent de sistemul de finanțare și de subordonare</w:t>
      </w:r>
      <w:r>
        <w:t>,</w:t>
      </w:r>
      <w:r w:rsidRPr="00692FA1">
        <w:t xml:space="preserve"> </w:t>
      </w:r>
      <w:bookmarkEnd w:id="1"/>
      <w:r w:rsidRPr="00692FA1">
        <w:t xml:space="preserve">Beneficiarul </w:t>
      </w:r>
      <w:r>
        <w:t>va</w:t>
      </w:r>
      <w:r w:rsidRPr="00692FA1">
        <w:t xml:space="preserve"> deschide contul/conturile de proiect în sistemul Trezoreriei Statului. </w:t>
      </w:r>
      <w:r>
        <w:t>Î</w:t>
      </w:r>
      <w:r w:rsidRPr="00692FA1">
        <w:t xml:space="preserve">n cazul în care </w:t>
      </w:r>
      <w:r>
        <w:t xml:space="preserve">nu </w:t>
      </w:r>
      <w:r w:rsidRPr="00692FA1">
        <w:t>fac</w:t>
      </w:r>
      <w:r>
        <w:t>e</w:t>
      </w:r>
      <w:r w:rsidRPr="00692FA1">
        <w:t xml:space="preserve"> parte din categoria instituțiilor publice, indiferent de sistemul de finanțare și de subordonare</w:t>
      </w:r>
      <w:r>
        <w:t>, B</w:t>
      </w:r>
      <w:r w:rsidRPr="00692FA1">
        <w:t>eneficiar</w:t>
      </w:r>
      <w:r>
        <w:t>ul</w:t>
      </w:r>
      <w:r w:rsidRPr="00692FA1">
        <w:t xml:space="preserve"> </w:t>
      </w:r>
      <w:r>
        <w:t>poate</w:t>
      </w:r>
      <w:r w:rsidRPr="00692FA1">
        <w:t xml:space="preserve"> opta pentru deschiderea contului/conturilor speciale de proiect în sistemul Trezoreriei Statului sau la instituții de credit în conformitate cu prevederile art. 50 alin. (3) din </w:t>
      </w:r>
      <w:r>
        <w:t xml:space="preserve">Anexa la </w:t>
      </w:r>
      <w:bookmarkStart w:id="2" w:name="_Hlk161930060"/>
      <w:r w:rsidRPr="00692FA1">
        <w:t xml:space="preserve">Hotărârea Guvernului nr. 829/2022 pentru aprobarea </w:t>
      </w:r>
      <w:bookmarkEnd w:id="2"/>
      <w:r w:rsidRPr="00692FA1">
        <w:t>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32CFA928" w14:textId="77777777" w:rsidR="002B3F99" w:rsidRPr="00692FA1" w:rsidRDefault="002B3F99" w:rsidP="002B3F99">
      <w:pPr>
        <w:pStyle w:val="NormalWeb"/>
        <w:spacing w:before="0" w:beforeAutospacing="0" w:after="0" w:afterAutospacing="0"/>
        <w:jc w:val="both"/>
      </w:pPr>
      <w:r w:rsidRPr="00692FA1">
        <w:t> </w:t>
      </w:r>
      <w:r w:rsidRPr="00692FA1">
        <w:t> </w:t>
      </w:r>
      <w:r w:rsidRPr="00692FA1">
        <w:t>(5) Beneficiarul</w:t>
      </w:r>
      <w:r>
        <w:t xml:space="preserve"> are</w:t>
      </w:r>
      <w:r w:rsidRPr="00692FA1">
        <w:t xml:space="preserve"> obligația de a pune la dispoziția AM/OI sau a oricărui alt organism abilitat de lege, conform prevederilor art. 31 alin. (2) din Ordonanța de urgență a Guvernului nr. 133/2021, documentele și/sau informațiile necesare pentru verificarea modului de utilizare a finanțării nerambursabile, la cerere și în termenul solicitat de AM/OI, precum și să asigure condițiile pentru efectuarea verificărilor la fața locului.</w:t>
      </w:r>
    </w:p>
    <w:p w14:paraId="63993820" w14:textId="77777777" w:rsidR="002B3F99" w:rsidRPr="00692FA1" w:rsidRDefault="002B3F99" w:rsidP="002B3F99">
      <w:pPr>
        <w:pStyle w:val="NormalWeb"/>
        <w:spacing w:before="0" w:beforeAutospacing="0" w:after="0" w:afterAutospacing="0"/>
        <w:jc w:val="both"/>
      </w:pPr>
      <w:r w:rsidRPr="00692FA1">
        <w:t> </w:t>
      </w:r>
      <w:r w:rsidRPr="00692FA1">
        <w:t> </w:t>
      </w:r>
      <w:r w:rsidRPr="00692FA1">
        <w:t>(6) În vederea efectuării verificărilor prevăzute la alin. (5), Beneficiarul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în original. Documentele trebuie să fie ușor accesibile și arhivate astfel încât să permită verificarea lor. Beneficiarul este obligat să informeze organismele și autoritățile menționate la alin. (5) cu privire la locul arhivării documentelor, în termen de 3 zile lucrătoare de la transmiterea solicitării de către AM/OI/organismul abilitat și de a asigura accesul neîngrădit al acestora la documente în locul respectiv.</w:t>
      </w:r>
    </w:p>
    <w:p w14:paraId="080B003D" w14:textId="77777777" w:rsidR="002B3F99" w:rsidRPr="00692FA1" w:rsidRDefault="002B3F99" w:rsidP="002B3F99">
      <w:pPr>
        <w:pStyle w:val="NormalWeb"/>
        <w:spacing w:before="0" w:beforeAutospacing="0" w:after="0" w:afterAutospacing="0"/>
        <w:jc w:val="both"/>
      </w:pPr>
      <w:r w:rsidRPr="00692FA1">
        <w:t> </w:t>
      </w:r>
      <w:r w:rsidRPr="00692FA1">
        <w:t> </w:t>
      </w:r>
      <w:r w:rsidRPr="00692FA1">
        <w:t xml:space="preserve">(7) Beneficiarul se va asigura că în contractele/acordurile încheiate cu terțe părți se prevede obligația </w:t>
      </w:r>
      <w:r w:rsidRPr="00DD2CEA">
        <w:t xml:space="preserve">acestora </w:t>
      </w:r>
      <w:r w:rsidRPr="00692FA1">
        <w:t>de a asigura disponibilitatea informațiilor și documentelor referitoare la proiect cu ocazia misiunilor de control desfășurate de AM/OI sau de alte structuri cu competențe în controlul și recuperarea debitelor aferente fondurilor europene și/sau fondurilor publice naționale aferente acestora, după caz.</w:t>
      </w:r>
    </w:p>
    <w:p w14:paraId="2914EB1E" w14:textId="77777777" w:rsidR="002B3F99" w:rsidRPr="00692FA1" w:rsidRDefault="002B3F99" w:rsidP="002B3F99">
      <w:pPr>
        <w:pStyle w:val="NormalWeb"/>
        <w:spacing w:before="0" w:beforeAutospacing="0" w:after="0" w:afterAutospacing="0"/>
        <w:jc w:val="both"/>
      </w:pPr>
      <w:r w:rsidRPr="00692FA1">
        <w:t> </w:t>
      </w:r>
      <w:r w:rsidRPr="00692FA1">
        <w:t> </w:t>
      </w:r>
      <w:r w:rsidRPr="00692FA1">
        <w:t>(8) Beneficiarul are obligația îndosarierii și păstrării în bune condiții a tuturor documentelor aferente proiectului în original, inclusiv copii ale documentelor partenerilor, dacă este cazul, privind activitățile și cheltuielile eligibile în vederea asigurării unei piste de audit adecvate, în condițiile prevăzute la art. 31 alin. (1) din Ordonanța de urgență a Guvernului nr. 133/2021. În situația arhivării electronice potrivit prevederilor Legii nr. 135/2007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p>
    <w:p w14:paraId="228CB844" w14:textId="77777777" w:rsidR="002B3F99" w:rsidRPr="00692FA1" w:rsidRDefault="002B3F99" w:rsidP="002B3F99">
      <w:pPr>
        <w:pStyle w:val="NormalWeb"/>
        <w:spacing w:before="0" w:beforeAutospacing="0" w:after="0" w:afterAutospacing="0"/>
        <w:jc w:val="both"/>
      </w:pPr>
      <w:r w:rsidRPr="00692FA1">
        <w:t> </w:t>
      </w:r>
      <w:r w:rsidRPr="00692FA1">
        <w:t> </w:t>
      </w:r>
      <w:r w:rsidRPr="00692FA1">
        <w:t xml:space="preserve">(9) Toate documentele vor fi păstrate până la închiderea oficială a </w:t>
      </w:r>
      <w:r>
        <w:t>P</w:t>
      </w:r>
      <w:r w:rsidRPr="00692FA1">
        <w:t xml:space="preserve">rogramului sau până la expirarea perioadei pentru care trebuie asigurat caracterul durabil, respectiv a perioadei de sustenabilitate/durabilitate a proiectului, după caz, oricare intervine ultima. Termenul minim de </w:t>
      </w:r>
      <w:r w:rsidRPr="00692FA1">
        <w:lastRenderedPageBreak/>
        <w:t>asigurare a disponibilității documentelor nu poate fi mai mic de 5 ani începând cu data de 31 decembrie a anului în care a fost efectuată ultima plată de către AM către Beneficiar, iar acest termen se întrerupe fie în cazul unor proceduri judiciare, fie la cererea Comisiei Europene, în condițiile prevăzute la art. 82 din Regulamentul (UE) 2021/1.060.</w:t>
      </w:r>
    </w:p>
    <w:p w14:paraId="0B85BE6E" w14:textId="77777777" w:rsidR="002B3F99" w:rsidRPr="00692FA1" w:rsidRDefault="002B3F99" w:rsidP="002B3F99">
      <w:pPr>
        <w:pStyle w:val="NormalWeb"/>
        <w:spacing w:before="0" w:beforeAutospacing="0" w:after="0" w:afterAutospacing="0"/>
        <w:jc w:val="both"/>
      </w:pPr>
      <w:r w:rsidRPr="00692FA1">
        <w:t> </w:t>
      </w:r>
      <w:r w:rsidRPr="00692FA1">
        <w:t> </w:t>
      </w:r>
      <w:r w:rsidRPr="00692FA1">
        <w:t>(10) 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Ordonanței de urgență a Guvernului nr. 77/2014 privind procedurile naționale în domeniul ajutorului de stat, precum și pentru modificarea și completarea Legii concurenței nr. 21/1996.</w:t>
      </w:r>
    </w:p>
    <w:p w14:paraId="24E73E81" w14:textId="77777777" w:rsidR="002B3F99" w:rsidRPr="00692FA1" w:rsidRDefault="002B3F99" w:rsidP="002B3F99">
      <w:pPr>
        <w:pStyle w:val="NormalWeb"/>
        <w:spacing w:before="0" w:beforeAutospacing="0" w:after="0" w:afterAutospacing="0"/>
        <w:jc w:val="both"/>
      </w:pPr>
      <w:r w:rsidRPr="00692FA1">
        <w:t> </w:t>
      </w:r>
      <w:r w:rsidRPr="00692FA1">
        <w:t> </w:t>
      </w:r>
      <w:r w:rsidRPr="00692FA1">
        <w:t>(11) În cazul nerespectării prevederilor alin. (5) și (8)-(10), Beneficiarul este obligat să restituie suma aferentă documentelor lipsă, rambursată/plătită de AM în cadrul proiectului, reprezentând valoarea nerambursabilă eligibilă din fonduri europene și valoarea nerambursabilă eligibilă din bugetul național, iar în cazul nerespectării prevederilor alin. (6), Beneficiarul este obligat să restituie întreaga sumă rambursată/plătită de către AM aferentă proiectului, inclusiv dobânzile/penalizările aferente, în acord cu prevederile art. 31 alin. (3) și (4) din Ordonanța de urgență a Guvernului nr. 133/2021.</w:t>
      </w:r>
    </w:p>
    <w:p w14:paraId="5655ABB6" w14:textId="77777777" w:rsidR="002B3F99" w:rsidRPr="00692FA1" w:rsidRDefault="002B3F99" w:rsidP="002B3F99">
      <w:pPr>
        <w:pStyle w:val="NormalWeb"/>
        <w:spacing w:before="0" w:beforeAutospacing="0" w:after="0" w:afterAutospacing="0"/>
        <w:jc w:val="both"/>
      </w:pPr>
      <w:r w:rsidRPr="00692FA1">
        <w:t> </w:t>
      </w:r>
      <w:r w:rsidRPr="00692FA1">
        <w:t> </w:t>
      </w:r>
      <w:r w:rsidRPr="00692FA1">
        <w:t>(12) Beneficiarul este obligat să încarce în MySMIS2021 toate documentele aferente implementării proiectului semnate electronic cu semnătură electronică extinsă, bazată pe un certificat calificat valabil, nesuspendat sau nerevocat, conform legislației în vigoare.</w:t>
      </w:r>
    </w:p>
    <w:p w14:paraId="2FA93E95" w14:textId="77777777" w:rsidR="002B3F99" w:rsidRPr="00692FA1" w:rsidRDefault="002B3F99" w:rsidP="002B3F99">
      <w:pPr>
        <w:pStyle w:val="NormalWeb"/>
        <w:spacing w:before="0" w:beforeAutospacing="0" w:after="0" w:afterAutospacing="0"/>
        <w:jc w:val="both"/>
      </w:pPr>
      <w:r w:rsidRPr="00692FA1">
        <w:t> </w:t>
      </w:r>
      <w:r w:rsidRPr="00692FA1">
        <w:t> </w:t>
      </w:r>
      <w:r w:rsidRPr="00692FA1">
        <w:t>(13) Beneficiarul este obligat să prevadă/includă în bugetul propriu sumele necesare finanțării proiectului, inclusiv asigurarea cofinanțării și a finanțării cheltuielilor neeligibile ce îi revin conform prevederilor art. 3 și în vederea efectuării plăților în legătură cu implementarea proiectului, cu respectarea prevederilor legislației europene și naționale aplicabile și ale prezentului contract de finanțare.</w:t>
      </w:r>
    </w:p>
    <w:p w14:paraId="0AD2AF53" w14:textId="77777777" w:rsidR="002B3F99" w:rsidRPr="00692FA1" w:rsidRDefault="002B3F99" w:rsidP="002B3F99">
      <w:pPr>
        <w:pStyle w:val="NormalWeb"/>
        <w:spacing w:before="0" w:beforeAutospacing="0" w:after="0" w:afterAutospacing="0"/>
        <w:jc w:val="both"/>
      </w:pPr>
      <w:r w:rsidRPr="00692FA1">
        <w:t> </w:t>
      </w:r>
      <w:r w:rsidRPr="00692FA1">
        <w:t> </w:t>
      </w:r>
      <w:r w:rsidRPr="00692FA1">
        <w:t>(14) Beneficiarul trebuie să țină o evidență contabilă analitică a proiectului, utilizând conturi analitice distincte pentru reflectarea tuturor operațiunilor referitoare la implementarea proiectului, în conformitate cu dispozițiile legale aplicabile.</w:t>
      </w:r>
    </w:p>
    <w:p w14:paraId="4F9CCAC8" w14:textId="77777777" w:rsidR="002B3F99" w:rsidRPr="00692FA1" w:rsidRDefault="002B3F99" w:rsidP="002B3F99">
      <w:pPr>
        <w:pStyle w:val="NormalWeb"/>
        <w:spacing w:before="0" w:beforeAutospacing="0" w:after="0" w:afterAutospacing="0"/>
        <w:jc w:val="both"/>
      </w:pPr>
      <w:r w:rsidRPr="00692FA1">
        <w:t> </w:t>
      </w:r>
      <w:r w:rsidRPr="00692FA1">
        <w:t> </w:t>
      </w:r>
      <w:r w:rsidRPr="00692FA1">
        <w:t>(15) În situația în care implementarea proiectului presupune achiziționarea de produse, servicii ori lucrări, Beneficiarul</w:t>
      </w:r>
      <w:r>
        <w:t xml:space="preserve"> </w:t>
      </w:r>
      <w:r w:rsidRPr="00692FA1">
        <w:t>are obligația de a respecta prevederile legislației europene și naționale în vigoare în domeniul achizițiilor publice/achizițiilor sectoriale/achizițiilor în domeniile apărării și securității sau dispozițiile legale privind achizițiile efectuate de beneficiarii privați, după caz.</w:t>
      </w:r>
    </w:p>
    <w:p w14:paraId="4D1C4D5F" w14:textId="77777777" w:rsidR="002B3F99" w:rsidRPr="00692FA1" w:rsidRDefault="002B3F99" w:rsidP="002B3F99">
      <w:pPr>
        <w:pStyle w:val="NormalWeb"/>
        <w:spacing w:before="0" w:beforeAutospacing="0" w:after="0" w:afterAutospacing="0"/>
        <w:jc w:val="both"/>
      </w:pPr>
      <w:r w:rsidRPr="00692FA1">
        <w:t> </w:t>
      </w:r>
      <w:r w:rsidRPr="00692FA1">
        <w:t> </w:t>
      </w:r>
      <w:r w:rsidRPr="00692FA1">
        <w:t>(16) Beneficiarul are obligația întocmirii și transmiterii cererilor de rambursare și, după caz, a cererilor de plată și a cererilor de prefinanţare și de a pune la dispoziția AM/OI documentele justificative ce însoțesc cererea de rambursare/plată/prefinanţare, spre a fi verificate de către AM/OI în vederea efectuării rambursării/plății.</w:t>
      </w:r>
    </w:p>
    <w:p w14:paraId="51D112DF" w14:textId="77777777" w:rsidR="002B3F99" w:rsidRPr="00692FA1" w:rsidRDefault="002B3F99" w:rsidP="002B3F99">
      <w:pPr>
        <w:pStyle w:val="NormalWeb"/>
        <w:spacing w:before="0" w:beforeAutospacing="0" w:after="0" w:afterAutospacing="0"/>
        <w:jc w:val="both"/>
      </w:pPr>
      <w:r w:rsidRPr="00692FA1">
        <w:t> </w:t>
      </w:r>
      <w:r w:rsidRPr="00692FA1">
        <w:t> </w:t>
      </w:r>
      <w:r w:rsidRPr="00692FA1">
        <w:t>(17) Beneficiarul are obligația respectării termenelor de transmitere a cererilor de rambursare și, după caz, a cererilor de plată și a cererilor de prefinanţare, în condițiile prezentului contract de finanțare și ale legislației aplicabile.</w:t>
      </w:r>
    </w:p>
    <w:p w14:paraId="5CCDDB4A" w14:textId="77777777" w:rsidR="002B3F99" w:rsidRPr="00692FA1" w:rsidRDefault="002B3F99" w:rsidP="002B3F99">
      <w:pPr>
        <w:pStyle w:val="NormalWeb"/>
        <w:spacing w:before="0" w:beforeAutospacing="0" w:after="0" w:afterAutospacing="0"/>
        <w:jc w:val="both"/>
      </w:pPr>
      <w:r w:rsidRPr="00692FA1">
        <w:t> </w:t>
      </w:r>
      <w:r w:rsidRPr="00692FA1">
        <w:t> </w:t>
      </w:r>
      <w:r w:rsidRPr="00692FA1">
        <w:t xml:space="preserve">(18) Beneficiarul are obligația și responsabilitatea întocmirii și transmiterii rapoartelor de progres și a documentelor justificative care le însoțesc, în termenul prevăzut la </w:t>
      </w:r>
      <w:r w:rsidRPr="00BD6152">
        <w:t>art. 13 alin. (4).</w:t>
      </w:r>
    </w:p>
    <w:p w14:paraId="60627D66" w14:textId="77777777" w:rsidR="002B3F99" w:rsidRPr="00692FA1" w:rsidRDefault="002B3F99" w:rsidP="002B3F99">
      <w:pPr>
        <w:pStyle w:val="NormalWeb"/>
        <w:spacing w:before="0" w:beforeAutospacing="0" w:after="0" w:afterAutospacing="0"/>
        <w:jc w:val="both"/>
      </w:pPr>
      <w:r w:rsidRPr="00692FA1">
        <w:t> </w:t>
      </w:r>
      <w:r w:rsidRPr="00692FA1">
        <w:t> </w:t>
      </w:r>
      <w:r w:rsidRPr="00692FA1">
        <w:t>(19) Beneficiarul are obligația de a încărca în sistemul MySMIS2021 dosarul aferent achizițiilor realizate, în format electronic, în termen de 10 zile lucrătoare de la data încheierii contractului de achiziție/actelor adiționale la contractele de achiziție, în vederea realizării de către AM/OI a verificării procedurii de achiziție</w:t>
      </w:r>
      <w:r>
        <w:t>/îndeplinirii condițiilor de modificare a contractelor de achiziție</w:t>
      </w:r>
      <w:r w:rsidRPr="00692FA1">
        <w:t>.</w:t>
      </w:r>
    </w:p>
    <w:p w14:paraId="3D7191E3" w14:textId="77777777" w:rsidR="002B3F99" w:rsidRPr="00692FA1" w:rsidRDefault="002B3F99" w:rsidP="002B3F99">
      <w:pPr>
        <w:pStyle w:val="NormalWeb"/>
        <w:spacing w:before="0" w:beforeAutospacing="0" w:after="0" w:afterAutospacing="0"/>
        <w:jc w:val="both"/>
      </w:pPr>
      <w:r w:rsidRPr="00692FA1">
        <w:t> </w:t>
      </w:r>
      <w:r w:rsidRPr="00692FA1">
        <w:t> </w:t>
      </w:r>
      <w:r w:rsidRPr="00692FA1">
        <w:t>(20) Beneficiarul are obligația să asigure resursele necesare desfășurării activităților proiectului, conform cererii de finanțare, în termenele stabilite prin prezentul contract de finanțare.</w:t>
      </w:r>
    </w:p>
    <w:p w14:paraId="48F69784" w14:textId="77777777" w:rsidR="002B3F99" w:rsidRPr="00692FA1" w:rsidRDefault="002B3F99" w:rsidP="002B3F99">
      <w:pPr>
        <w:pStyle w:val="NormalWeb"/>
        <w:spacing w:before="0" w:beforeAutospacing="0" w:after="0" w:afterAutospacing="0"/>
        <w:jc w:val="both"/>
      </w:pPr>
      <w:r w:rsidRPr="00692FA1">
        <w:t> </w:t>
      </w:r>
      <w:r w:rsidRPr="00692FA1">
        <w:t> </w:t>
      </w:r>
      <w:r w:rsidRPr="00692FA1">
        <w:t>(21) Beneficiarul este obligat să realizeze măsurile minime de informare și publicitate prevăzute la art. 50 din Regulamentul (UE) 2021/1.060 și în Ghidul solicitantului, detaliate în Condițiile specifice, după caz, precum și să asigure respectarea prevederilor Ghidului de identitate vizuală 2021-2027 elaborat de Ministerul Investițiilor și Proiectelor Europene, sub sancțiunea aplicării de către AM/OI a măsurilor prevăzute la art. 50 alin. (3) din Regulamentul (UE) 2021/1.060.</w:t>
      </w:r>
    </w:p>
    <w:p w14:paraId="371F8BEE" w14:textId="77777777" w:rsidR="002B3F99" w:rsidRPr="00692FA1" w:rsidRDefault="002B3F99" w:rsidP="002B3F99">
      <w:pPr>
        <w:pStyle w:val="NormalWeb"/>
        <w:spacing w:before="0" w:beforeAutospacing="0" w:after="0" w:afterAutospacing="0"/>
        <w:jc w:val="both"/>
      </w:pPr>
      <w:r w:rsidRPr="00692FA1">
        <w:lastRenderedPageBreak/>
        <w:t> </w:t>
      </w:r>
      <w:r w:rsidRPr="00692FA1">
        <w:t> </w:t>
      </w:r>
      <w:r w:rsidRPr="00692FA1">
        <w:t>(22) Beneficiarul are obligația de a restitui AM/OI orice sumă ce constituie plată nedatorată/sume necuvenite plătite eronat de către AM în cadrul prezentului contract de finanțare, în termen de 5 zile lucrătoare de la data primirii notificării. Nerespectarea termenului menționat anterior dă dreptul AM/OI de a solicita Beneficiarului dobânda legală datorată, stabilită conform legislației în vigoare.</w:t>
      </w:r>
    </w:p>
    <w:p w14:paraId="5047EF4B" w14:textId="77777777" w:rsidR="002B3F99" w:rsidRPr="00692FA1" w:rsidRDefault="002B3F99" w:rsidP="002B3F99">
      <w:pPr>
        <w:pStyle w:val="NormalWeb"/>
        <w:spacing w:before="0" w:beforeAutospacing="0" w:after="0" w:afterAutospacing="0"/>
        <w:jc w:val="both"/>
      </w:pPr>
      <w:r w:rsidRPr="00692FA1">
        <w:t> </w:t>
      </w:r>
      <w:r w:rsidRPr="00692FA1">
        <w:t> </w:t>
      </w:r>
      <w:r w:rsidRPr="00692FA1">
        <w:t>(23) Beneficiarul este obligat să informeze AM/OI despre orice situație care poate determina încetarea sau întârzierea executării contractului de finanțare, în termen de maximum 5 zile lucrătoare de la data luării la cunoștință despre o astfel de situație, urmând ca AM/OI să decidă cu privire la măsurile corespunzătoare.</w:t>
      </w:r>
    </w:p>
    <w:p w14:paraId="72B3F52C" w14:textId="77777777" w:rsidR="002B3F99" w:rsidRPr="00692FA1" w:rsidRDefault="002B3F99" w:rsidP="002B3F99">
      <w:pPr>
        <w:pStyle w:val="NormalWeb"/>
        <w:spacing w:before="0" w:beforeAutospacing="0" w:after="0" w:afterAutospacing="0"/>
        <w:jc w:val="both"/>
      </w:pPr>
      <w:r w:rsidRPr="00692FA1">
        <w:t> </w:t>
      </w:r>
      <w:r w:rsidRPr="00692FA1">
        <w:t> </w:t>
      </w:r>
      <w:r w:rsidRPr="00692FA1">
        <w:t>(24) Beneficiarul își asumă integral răspunderea pentru prejudiciile cauzate terților din culpa sa, pe durata contractului. AM și OI vor fi degrevate de orice responsabilitate pentru prejudiciile cauzate terților de către Beneficiar, ca urmare a executării prezentului contract de finanțare, cu excepția celor care pot fi direct imputabile acestora.</w:t>
      </w:r>
    </w:p>
    <w:p w14:paraId="7CD18C85" w14:textId="77777777" w:rsidR="002B3F99" w:rsidRPr="00692FA1" w:rsidRDefault="002B3F99" w:rsidP="002B3F99">
      <w:pPr>
        <w:pStyle w:val="NormalWeb"/>
        <w:spacing w:before="0" w:beforeAutospacing="0" w:after="0" w:afterAutospacing="0"/>
        <w:jc w:val="both"/>
      </w:pPr>
      <w:r w:rsidRPr="00692FA1">
        <w:t> </w:t>
      </w:r>
      <w:r w:rsidRPr="00692FA1">
        <w:t> </w:t>
      </w:r>
      <w:r w:rsidRPr="00692FA1">
        <w:t>(25) În cazul în care se realizează verificări la fața locului, Beneficiarul este obligat să participe și să invite persoanele care sunt implicate în implementarea proiectului și care pot furniza informațiile și documentele necesare verificărilor, conform solicitărilor AM/OI.</w:t>
      </w:r>
    </w:p>
    <w:p w14:paraId="0E08CE1E" w14:textId="77777777" w:rsidR="002B3F99" w:rsidRPr="00692FA1" w:rsidRDefault="002B3F99" w:rsidP="002B3F99">
      <w:pPr>
        <w:pStyle w:val="NormalWeb"/>
        <w:spacing w:before="0" w:beforeAutospacing="0" w:after="0" w:afterAutospacing="0"/>
        <w:jc w:val="both"/>
      </w:pPr>
      <w:r w:rsidRPr="00692FA1">
        <w:t> </w:t>
      </w:r>
      <w:r w:rsidRPr="00692FA1">
        <w:t> </w:t>
      </w:r>
      <w:r w:rsidRPr="00692FA1">
        <w:t xml:space="preserve">(26) Beneficiarul are obligația de a comunica cu AM/OI în legătură cu prezentul contract de </w:t>
      </w:r>
      <w:r w:rsidRPr="00FA32DB">
        <w:t>finanțare</w:t>
      </w:r>
      <w:r w:rsidRPr="00692FA1">
        <w:t xml:space="preserve"> prin intermediul sistemului MySMIS2021. În cazul unei defecțiuni a sistemului MySMIS2021 sau al forței majore, Beneficiarul poate prezenta informațiile solicitate prin poștă și/sau electronic, prin e-mail, în condițiile prevăzute la art. 21. Beneficiarul va încărca documentele respective în MySMIS2021 în termen de 15 zile calendaristice de la restabilirea funcționalității sistemului MySMIS2021 sau de la încetarea forței majore.</w:t>
      </w:r>
    </w:p>
    <w:p w14:paraId="02D81BDC" w14:textId="77777777" w:rsidR="002B3F99" w:rsidRPr="00692FA1" w:rsidRDefault="002B3F99" w:rsidP="002B3F99">
      <w:pPr>
        <w:pStyle w:val="NormalWeb"/>
        <w:spacing w:before="0" w:beforeAutospacing="0" w:after="0" w:afterAutospacing="0"/>
        <w:jc w:val="both"/>
      </w:pPr>
      <w:r w:rsidRPr="00692FA1">
        <w:t> </w:t>
      </w:r>
      <w:r w:rsidRPr="00692FA1">
        <w:t> </w:t>
      </w:r>
      <w:r w:rsidRPr="00692FA1">
        <w:t>(27) Beneficiarul are obligația de a asigura funcționarea tuturor bunurilor, echipamentelor achiziționate prin proiect, la locul de desfășurare/locațiile de implementare a proiectului și exclusiv în scopul pentru care au fost achiziționate, atât în perioada de implementare, cât și în perioada în care are obligația să asigure sustenabilitatea proiectului/caracterul durabil al proiectului, așa cum este acesta reglementat la art. 2 alin. (5) și (6).</w:t>
      </w:r>
    </w:p>
    <w:p w14:paraId="37B17AEC" w14:textId="77777777" w:rsidR="002B3F99" w:rsidRPr="00692FA1" w:rsidRDefault="002B3F99" w:rsidP="002B3F99">
      <w:pPr>
        <w:pStyle w:val="NormalWeb"/>
        <w:spacing w:before="0" w:beforeAutospacing="0" w:after="0" w:afterAutospacing="0"/>
        <w:jc w:val="both"/>
      </w:pPr>
      <w:r w:rsidRPr="00692FA1">
        <w:t> </w:t>
      </w:r>
      <w:r w:rsidRPr="00692FA1">
        <w:t> </w:t>
      </w:r>
      <w:r w:rsidRPr="00692FA1">
        <w:t>(28) Beneficiarul are obligația de a nu modifica locația bunurilor și echipamentelor achiziționate în cadrul proiectului fără acordul prealabil al AM/OI cu privire la acest fapt, solicitat cu cel puțin 10 zile lucrătoare înainte, fără ca această modificare să facă parte dintr-un proces de relocare.</w:t>
      </w:r>
    </w:p>
    <w:p w14:paraId="2EC58BD3" w14:textId="77777777" w:rsidR="002B3F99" w:rsidRPr="00692FA1" w:rsidRDefault="002B3F99" w:rsidP="002B3F99">
      <w:pPr>
        <w:pStyle w:val="NormalWeb"/>
        <w:spacing w:before="0" w:beforeAutospacing="0" w:after="0" w:afterAutospacing="0"/>
        <w:jc w:val="both"/>
      </w:pPr>
      <w:r w:rsidRPr="00692FA1">
        <w:t> </w:t>
      </w:r>
      <w:r w:rsidRPr="00692FA1">
        <w:t> </w:t>
      </w:r>
      <w:r w:rsidRPr="00692FA1">
        <w:t>(29) Beneficiarul are obligația să nu întreprindă acțiuni de relocare, precum și să nu înstrăineze și să nu închirieze bunurile achiziționate ca urmare a obținerii finanțării prin Program, atât în perioada de implementare a proiectului, cât și în perioada în care are obligația să asigure caracterul durabil al proiectului, respectiv perioada de sustenabilitate/durabilitate, așa cum este aceasta reglementată la art. 2 alin. (5) și (6).</w:t>
      </w:r>
    </w:p>
    <w:p w14:paraId="6B91F132" w14:textId="77777777" w:rsidR="002B3F99" w:rsidRPr="00692FA1" w:rsidRDefault="002B3F99" w:rsidP="002B3F99">
      <w:pPr>
        <w:pStyle w:val="NormalWeb"/>
        <w:spacing w:before="0" w:beforeAutospacing="0" w:after="0" w:afterAutospacing="0"/>
        <w:jc w:val="both"/>
      </w:pPr>
      <w:r w:rsidRPr="00692FA1">
        <w:t> </w:t>
      </w:r>
      <w:r w:rsidRPr="00692FA1">
        <w:t> </w:t>
      </w:r>
      <w:r w:rsidRPr="00692FA1">
        <w:t>(30) Beneficiarul, pentru asigurarea finanțării cheltuielilor necesare implementării proiectului, precum și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AM/OI o copie a contractului de credit și a celui de ipotecă în termen de maximum 10 zile lucrătoare de la semnarea acestuia; în cazul imobilelor, aceasta va fi însoțită de raportul de evaluare a imobilului finanțat în cadrul prezentului contract de finanțare, realizat de către un evaluator independent autorizat de Asociația Națională a Evaluatorilor Autorizați din România.</w:t>
      </w:r>
    </w:p>
    <w:p w14:paraId="58DEF94F" w14:textId="77777777" w:rsidR="002B3F99" w:rsidRPr="00692FA1" w:rsidRDefault="002B3F99" w:rsidP="002B3F99">
      <w:pPr>
        <w:pStyle w:val="NormalWeb"/>
        <w:spacing w:before="0" w:beforeAutospacing="0" w:after="0" w:afterAutospacing="0"/>
        <w:jc w:val="both"/>
      </w:pPr>
      <w:r w:rsidRPr="00692FA1">
        <w:t> </w:t>
      </w:r>
      <w:r w:rsidRPr="00692FA1">
        <w:t> </w:t>
      </w:r>
      <w:r w:rsidRPr="00692FA1">
        <w:t>(31) Beneficiarul are obligația de a nu schimba activitatea desfășurată prin utilizarea activelor corporale/necorporale realizate/achiziționate din finanțarea nerambursabilă în perioada în care are obligația să asigure caracterul durabil al proiectului, respectiv perioada de sustenabilitate/durabilitate, așa cum este aceasta reglementată la art. 2 alin. (5) și (6).</w:t>
      </w:r>
    </w:p>
    <w:p w14:paraId="7D0F2622" w14:textId="77777777" w:rsidR="002B3F99" w:rsidRPr="00692FA1" w:rsidRDefault="002B3F99" w:rsidP="002B3F99">
      <w:pPr>
        <w:pStyle w:val="NormalWeb"/>
        <w:spacing w:before="0" w:beforeAutospacing="0" w:after="0" w:afterAutospacing="0"/>
        <w:jc w:val="both"/>
      </w:pPr>
      <w:r w:rsidRPr="00692FA1">
        <w:t> </w:t>
      </w:r>
      <w:r w:rsidRPr="00692FA1">
        <w:t> </w:t>
      </w:r>
      <w:r w:rsidRPr="00692FA1">
        <w:t>(32) În cazul nerespectării prevederilor alin. (27), (29) și (31), Beneficiarul este obligat să restituie finanțarea nerambursabilă plătită pentru activele respective, inclusiv dobânzile/</w:t>
      </w:r>
      <w:r>
        <w:t xml:space="preserve"> </w:t>
      </w:r>
      <w:r w:rsidRPr="00692FA1">
        <w:t>penalizările aferente.</w:t>
      </w:r>
    </w:p>
    <w:p w14:paraId="4936EFC5" w14:textId="77777777" w:rsidR="002B3F99" w:rsidRPr="00692FA1" w:rsidRDefault="002B3F99" w:rsidP="002B3F99">
      <w:pPr>
        <w:pStyle w:val="NormalWeb"/>
        <w:spacing w:before="0" w:beforeAutospacing="0" w:after="0" w:afterAutospacing="0"/>
        <w:jc w:val="both"/>
      </w:pPr>
      <w:r w:rsidRPr="00692FA1">
        <w:lastRenderedPageBreak/>
        <w:t> </w:t>
      </w:r>
      <w:r w:rsidRPr="00692FA1">
        <w:t> </w:t>
      </w:r>
      <w:r w:rsidRPr="00692FA1">
        <w:t>(33) Beneficiarul are obligația de a pune în aplicare toate instrucțiunile emise de AM în legătură cu obiectul contractului de finanțare la termenele și în condițiile stabilite prin acestea.</w:t>
      </w:r>
    </w:p>
    <w:p w14:paraId="5B993780" w14:textId="77777777" w:rsidR="002B3F99" w:rsidRPr="00FA32DB" w:rsidRDefault="002B3F99" w:rsidP="002B3F99">
      <w:pPr>
        <w:pStyle w:val="NormalWeb"/>
        <w:spacing w:before="0" w:beforeAutospacing="0" w:after="0" w:afterAutospacing="0"/>
        <w:jc w:val="both"/>
      </w:pPr>
      <w:r w:rsidRPr="00692FA1">
        <w:t> </w:t>
      </w:r>
      <w:r w:rsidRPr="00692FA1">
        <w:t> </w:t>
      </w:r>
      <w:r w:rsidRPr="00692FA1">
        <w:t xml:space="preserve">(34) Beneficiarul are obligația de a asigura corespondența, precum și prezentarea documentelor în legătură cu implementarea/monitorizarea/cererile de prefinanţare/cererile de plată/cererile de rambursare, precum și orice alte categorii de </w:t>
      </w:r>
      <w:r w:rsidRPr="00FA32DB">
        <w:t>documente prin sistemul informatic MySMIS2021.</w:t>
      </w:r>
    </w:p>
    <w:p w14:paraId="1FF308A9" w14:textId="77777777" w:rsidR="002B3F99" w:rsidRPr="003C2075" w:rsidRDefault="002B3F99" w:rsidP="002B3F99">
      <w:pPr>
        <w:pStyle w:val="NormalWeb"/>
        <w:spacing w:before="0" w:beforeAutospacing="0" w:after="0" w:afterAutospacing="0"/>
        <w:jc w:val="both"/>
      </w:pPr>
      <w:r w:rsidRPr="003C2075">
        <w:t> </w:t>
      </w:r>
      <w:r w:rsidRPr="003C2075">
        <w:t> </w:t>
      </w:r>
      <w:r w:rsidRPr="003C2075">
        <w:t>(35) Beneficiarul își exprimă acordul cu privire la prelucrarea, stocarea și arhivarea datelor obținute pe parcursul desfășurării contractului de finanțare, în vederea utilizării de către AM/OI, precum și de către organismele naționale și europene abilitate conform legii, pe toată durata, precum și după încetarea acestuia, în scopul verificării modului de implementare și/sau a respectării clauzelor contractuale și a legislației naționale și europene.</w:t>
      </w:r>
    </w:p>
    <w:p w14:paraId="49A00918" w14:textId="77777777" w:rsidR="002B3F99" w:rsidRPr="003C2075" w:rsidRDefault="002B3F99" w:rsidP="002B3F99">
      <w:pPr>
        <w:pStyle w:val="NormalWeb"/>
        <w:spacing w:before="0" w:beforeAutospacing="0" w:after="0" w:afterAutospacing="0"/>
        <w:jc w:val="both"/>
      </w:pPr>
      <w:r w:rsidRPr="003C2075">
        <w:t> </w:t>
      </w:r>
      <w:r w:rsidRPr="003C2075">
        <w:t> </w:t>
      </w:r>
      <w:r w:rsidRPr="003C2075">
        <w:t>(36) Beneficiarul are obligația de a asigura furnizarea către AM/OI a următoarelor categorii de date</w:t>
      </w:r>
      <w:r w:rsidRPr="003C2075">
        <w:rPr>
          <w:rStyle w:val="FootnoteReference"/>
        </w:rPr>
        <w:footnoteReference w:id="2"/>
      </w:r>
      <w:r w:rsidRPr="003C2075">
        <w:t xml:space="preserve"> privind utilizarea fondurilor: prenumele, numele și data nașterii beneficiarului real/beneficiarilor reali al/ai destinatarului fondurilor sau al contractantului, astfel cum este definit la art. 3 alin. (6)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14:paraId="1B89C56C" w14:textId="77777777" w:rsidR="002B3F99" w:rsidRPr="003C2075" w:rsidRDefault="002B3F99" w:rsidP="002B3F99">
      <w:pPr>
        <w:pStyle w:val="NormalWeb"/>
        <w:spacing w:before="0" w:beforeAutospacing="0" w:after="0" w:afterAutospacing="0"/>
        <w:jc w:val="both"/>
      </w:pPr>
      <w:r w:rsidRPr="003C2075">
        <w:t> </w:t>
      </w:r>
      <w:r w:rsidRPr="003C2075">
        <w:t> </w:t>
      </w:r>
      <w:r w:rsidRPr="003C2075">
        <w:t xml:space="preserve">(37) Beneficiarul are obligația de a notifica AM/OI cu privire la starea de insolvență/ faliment/încadrarea întreprinderii ca „întreprindere în dificultate“ și altele asemenea, în termen de ....... </w:t>
      </w:r>
      <w:r w:rsidRPr="003C2075">
        <w:rPr>
          <w:i/>
          <w:iCs/>
        </w:rPr>
        <w:t>(Se va stabili de către AM)</w:t>
      </w:r>
      <w:r w:rsidRPr="003C2075">
        <w:t>.</w:t>
      </w:r>
    </w:p>
    <w:p w14:paraId="0F6782B3" w14:textId="77777777" w:rsidR="002B3F99" w:rsidRPr="003C2075" w:rsidRDefault="002B3F99" w:rsidP="002B3F99">
      <w:pPr>
        <w:pStyle w:val="NormalWeb"/>
        <w:spacing w:before="0" w:beforeAutospacing="0" w:after="0" w:afterAutospacing="0"/>
        <w:jc w:val="both"/>
      </w:pPr>
      <w:r w:rsidRPr="003C2075">
        <w:t> </w:t>
      </w:r>
      <w:r w:rsidRPr="003C2075">
        <w:t> </w:t>
      </w:r>
      <w:r w:rsidRPr="003C2075">
        <w:t>(38) Beneficiarul are obligația să se asigure că este respectat principiul „de a nu prejudicia în mod semnificativ“ („do not significantly harm“) pe tot parcursul implementării proiectului, inclusiv prin includerea de cerințe specifice în documentațiile și contractele de achiziții, acolo unde este cazul.</w:t>
      </w:r>
    </w:p>
    <w:p w14:paraId="110DC4ED" w14:textId="77777777" w:rsidR="002B3F99" w:rsidRDefault="002B3F99" w:rsidP="002B3F99">
      <w:pPr>
        <w:pStyle w:val="NormalWeb"/>
        <w:spacing w:before="0" w:beforeAutospacing="0" w:after="0" w:afterAutospacing="0"/>
        <w:jc w:val="both"/>
      </w:pPr>
      <w:r w:rsidRPr="003C2075">
        <w:t> </w:t>
      </w:r>
      <w:r w:rsidRPr="003C2075">
        <w:t> </w:t>
      </w:r>
      <w:r w:rsidRPr="003C2075">
        <w:t xml:space="preserve">(39) Beneficiarul are responsabilitatea de a se asigura că nu solicită la decontare aceleași costuri incluse </w:t>
      </w:r>
      <w:r w:rsidRPr="00692FA1">
        <w:t>în cadrul proiectului din mai multe surse de finanțare publice naționale sau europene.</w:t>
      </w:r>
    </w:p>
    <w:p w14:paraId="58487EE7" w14:textId="77777777" w:rsidR="002B3F99" w:rsidRPr="00952331" w:rsidRDefault="002B3F99" w:rsidP="002B3F99">
      <w:pPr>
        <w:pStyle w:val="NormalWeb"/>
        <w:shd w:val="clear" w:color="auto" w:fill="EEECE1" w:themeFill="background2"/>
        <w:spacing w:before="0" w:beforeAutospacing="0" w:after="0" w:afterAutospacing="0"/>
        <w:jc w:val="both"/>
        <w:rPr>
          <w:i/>
          <w:iCs/>
        </w:rPr>
      </w:pPr>
      <w:r w:rsidRPr="00D91D38">
        <w:rPr>
          <w:i/>
          <w:iCs/>
        </w:rPr>
        <w:t>Pentru proiectele de infrastructură/obiective de investiții și/sau care presupun execuția de lucrări</w:t>
      </w:r>
    </w:p>
    <w:p w14:paraId="703956B5" w14:textId="77777777" w:rsidR="002B3F99" w:rsidRPr="003C2075" w:rsidRDefault="002B3F99" w:rsidP="002B3F99">
      <w:pPr>
        <w:pStyle w:val="NormalWeb"/>
        <w:spacing w:before="0" w:beforeAutospacing="0" w:after="0" w:afterAutospacing="0"/>
        <w:jc w:val="both"/>
      </w:pPr>
      <w:r w:rsidRPr="003C2075">
        <w:t> </w:t>
      </w:r>
      <w:r w:rsidRPr="003C2075">
        <w:t> </w:t>
      </w:r>
      <w:r w:rsidRPr="003C2075">
        <w:t>(40) Beneficiarul are obligația de a se asigura că la emiterea ordinului de începere a execuției lucrărilor sunt îndeplinite toate condițiile legale pentru executarea acestora.</w:t>
      </w:r>
    </w:p>
    <w:p w14:paraId="62C04215" w14:textId="77777777" w:rsidR="002B3F99" w:rsidRPr="003C2075" w:rsidRDefault="002B3F99" w:rsidP="002B3F99">
      <w:pPr>
        <w:pStyle w:val="NormalWeb"/>
        <w:spacing w:before="0" w:beforeAutospacing="0" w:after="0" w:afterAutospacing="0"/>
        <w:jc w:val="both"/>
      </w:pPr>
      <w:r w:rsidRPr="003C2075">
        <w:t> </w:t>
      </w:r>
      <w:r w:rsidRPr="003C2075">
        <w:t> </w:t>
      </w:r>
      <w:r w:rsidRPr="003C2075">
        <w:t>(41) Beneficiarul are obligația să prevadă în documentațiile de achiziții care vizează infrastructuri cu o durată de viață mai mare de 5 ani prevederi referitoare la „imunizarea climatică“, așa cum este definită la art. 2 pct. 42 din Regulamentul (UE) 2021/1.060.</w:t>
      </w:r>
    </w:p>
    <w:p w14:paraId="04B401DD" w14:textId="77777777" w:rsidR="002B3F99" w:rsidRPr="003C2075" w:rsidRDefault="002B3F99" w:rsidP="002B3F99">
      <w:pPr>
        <w:pStyle w:val="NormalWeb"/>
        <w:spacing w:before="0" w:beforeAutospacing="0" w:after="0" w:afterAutospacing="0"/>
        <w:jc w:val="both"/>
      </w:pPr>
      <w:r w:rsidRPr="003C2075">
        <w:t> </w:t>
      </w:r>
      <w:r w:rsidRPr="003C2075">
        <w:t> </w:t>
      </w:r>
      <w:r w:rsidRPr="003C2075">
        <w:t>(42) Beneficiarul are obligația să prevadă clauze în contractele de achiziție aferente activității de bază, conform cărora contractorii și subcontractorii organizează și actualizează documentația privind execuția lucrărilor, aferentă cărții tehnice a construcției, prevăzută la art. 17 din Legea nr. 10/1995 privind calitatea în construcții, republicată, și au obligația să pună la dispoziția Beneficiarului orice documente și/sau informații necesare pentru verificarea modului de implementare a contractului de achiziție.</w:t>
      </w:r>
    </w:p>
    <w:p w14:paraId="08B833C9" w14:textId="77777777" w:rsidR="002B3F99" w:rsidRDefault="002B3F99" w:rsidP="002B3F99">
      <w:pPr>
        <w:pStyle w:val="NormalWeb"/>
        <w:spacing w:before="0" w:beforeAutospacing="0" w:after="0" w:afterAutospacing="0"/>
        <w:jc w:val="both"/>
      </w:pPr>
      <w:r w:rsidRPr="003C2075">
        <w:t> </w:t>
      </w:r>
      <w:r w:rsidRPr="003C2075">
        <w:t> </w:t>
      </w:r>
      <w:r w:rsidRPr="003C2075">
        <w:t xml:space="preserve">(43) În situația </w:t>
      </w:r>
      <w:r w:rsidRPr="00FA32DB">
        <w:t>în care au fost încheiate</w:t>
      </w:r>
      <w:r w:rsidRPr="00692FA1">
        <w:t xml:space="preserve"> contracte de achiziție, la data semnării contractului de finanțare, Beneficiarul încheie acte adiționale la contractele de achiziție pentru a asigura aplicarea prevederii alin. </w:t>
      </w:r>
      <w:r w:rsidRPr="00CD0660">
        <w:t>(42</w:t>
      </w:r>
      <w:r w:rsidRPr="00692FA1">
        <w:t>).</w:t>
      </w:r>
    </w:p>
    <w:p w14:paraId="1DA757D9" w14:textId="77777777" w:rsidR="002B3F99" w:rsidRPr="000D7829" w:rsidRDefault="002B3F99" w:rsidP="002B3F99">
      <w:pPr>
        <w:pStyle w:val="NormalWeb"/>
        <w:shd w:val="clear" w:color="auto" w:fill="EEECE1" w:themeFill="background2"/>
        <w:spacing w:before="0" w:beforeAutospacing="0" w:after="0" w:afterAutospacing="0"/>
        <w:jc w:val="both"/>
        <w:rPr>
          <w:i/>
          <w:iCs/>
        </w:rPr>
      </w:pPr>
      <w:r w:rsidRPr="000D7829">
        <w:rPr>
          <w:i/>
          <w:iCs/>
        </w:rPr>
        <w:t>Pentru proiectele implementate în cadrul ITI</w:t>
      </w:r>
    </w:p>
    <w:p w14:paraId="37E1F1A8" w14:textId="77777777" w:rsidR="002B3F99" w:rsidRDefault="002B3F99" w:rsidP="002B3F99">
      <w:pPr>
        <w:pStyle w:val="NormalWeb"/>
        <w:spacing w:before="0" w:beforeAutospacing="0" w:after="240" w:afterAutospacing="0"/>
        <w:jc w:val="both"/>
      </w:pPr>
      <w:r w:rsidRPr="00AC732D">
        <w:rPr>
          <w:color w:val="FF0000"/>
        </w:rPr>
        <w:t> </w:t>
      </w:r>
      <w:r w:rsidRPr="003C2075">
        <w:t> </w:t>
      </w:r>
      <w:r w:rsidRPr="003C2075">
        <w:t xml:space="preserve">(44) În cazul proiectelor implementate în zona investiției teritoriale integrate (ITI), Beneficiarul </w:t>
      </w:r>
      <w:r w:rsidRPr="00692FA1">
        <w:t>are obligația de a transmite către Asociația pentru Dezvoltare Intercomunitară ITI informațiile necesare privind evoluția proiectului care contribuie la Strategia de dezvoltare a ITI.</w:t>
      </w:r>
    </w:p>
    <w:p w14:paraId="72007AFE" w14:textId="77777777" w:rsidR="002B3F99" w:rsidRPr="00692FA1" w:rsidRDefault="002B3F99" w:rsidP="002B3F99">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8</w:t>
      </w:r>
    </w:p>
    <w:p w14:paraId="177B4E9F" w14:textId="77777777" w:rsidR="002B3F99" w:rsidRPr="00692FA1" w:rsidRDefault="002B3F99" w:rsidP="002B3F99">
      <w:pPr>
        <w:pStyle w:val="NormalWeb"/>
        <w:spacing w:before="0" w:beforeAutospacing="0" w:after="0" w:afterAutospacing="0"/>
        <w:jc w:val="both"/>
      </w:pPr>
      <w:r w:rsidRPr="00692FA1">
        <w:t> </w:t>
      </w:r>
      <w:r w:rsidRPr="00692FA1">
        <w:t> </w:t>
      </w:r>
      <w:r w:rsidRPr="00692FA1">
        <w:rPr>
          <w:b/>
          <w:bCs/>
        </w:rPr>
        <w:t>Drepturile și obligațiile AM/OI</w:t>
      </w:r>
    </w:p>
    <w:p w14:paraId="7083F669" w14:textId="77777777" w:rsidR="002B3F99" w:rsidRPr="00692FA1" w:rsidRDefault="002B3F99" w:rsidP="002B3F99">
      <w:pPr>
        <w:pStyle w:val="NormalWeb"/>
        <w:spacing w:before="0" w:beforeAutospacing="0" w:after="0" w:afterAutospacing="0"/>
        <w:jc w:val="both"/>
      </w:pPr>
      <w:r w:rsidRPr="00692FA1">
        <w:lastRenderedPageBreak/>
        <w:t> </w:t>
      </w:r>
      <w:r w:rsidRPr="00692FA1">
        <w:t> </w:t>
      </w:r>
      <w:r w:rsidRPr="00692FA1">
        <w:t>(1) AM/OI are obligația de a informa Beneficiarul, în timp util, cu privire la orice decizie luată care poate afecta implementarea proiectului, dar nu mai târziu de 5 zile lucrătoare de la data adoptării respectivei decizii, aceasta producând efecte între părți de la data la care a fost comunicată Beneficiarului prin intermediul sistemului MySMIS2021 și/sau prin publicare pe pagina web a AM/OI.</w:t>
      </w:r>
    </w:p>
    <w:p w14:paraId="11911362" w14:textId="77777777" w:rsidR="002B3F99" w:rsidRPr="00692FA1" w:rsidRDefault="002B3F99" w:rsidP="002B3F99">
      <w:pPr>
        <w:pStyle w:val="NormalWeb"/>
        <w:spacing w:before="0" w:beforeAutospacing="0" w:after="0" w:afterAutospacing="0"/>
        <w:jc w:val="both"/>
      </w:pPr>
      <w:r w:rsidRPr="00692FA1">
        <w:t> </w:t>
      </w:r>
      <w:r w:rsidRPr="00692FA1">
        <w:t> </w:t>
      </w:r>
      <w:r w:rsidRPr="00692FA1">
        <w:t>(2) AM/OI are obligația de a informa Beneficiarul cu privire la rapoartele, concluziile și recomandările care au impact asupra proiectului acestuia, formulate de către Comisia Europeană și/sau orice altă autoritate competentă, în termen de 5 zile lucrătoare de la data aprobării/notificării/comunicării oficiale a respectivelor rapoarte/concluzii/recomandări, prin intermediul sistemului MySMIS2021.</w:t>
      </w:r>
    </w:p>
    <w:p w14:paraId="05A1462F" w14:textId="77777777" w:rsidR="002B3F99" w:rsidRPr="00692FA1" w:rsidRDefault="002B3F99" w:rsidP="002B3F99">
      <w:pPr>
        <w:pStyle w:val="NormalWeb"/>
        <w:spacing w:before="0" w:beforeAutospacing="0" w:after="0" w:afterAutospacing="0"/>
        <w:jc w:val="both"/>
      </w:pPr>
      <w:r w:rsidRPr="00692FA1">
        <w:t> </w:t>
      </w:r>
      <w:r w:rsidRPr="00692FA1">
        <w:t> </w:t>
      </w:r>
      <w:r w:rsidRPr="00692FA1">
        <w:t>(3) AM/OI are obligația de a răspunde în scris, conform competențelor stabilite, în termen de 10 zile lucrătoare, oricărei solicitări a Beneficiarului privind informațiile sau clarificările pe care acesta le consideră necesare pentru implementarea proiectului, cu excepția situațiilor pentru care legislația în vigoare sau prezentul contract de finanțare prevede alte termene.</w:t>
      </w:r>
    </w:p>
    <w:p w14:paraId="170E39AA" w14:textId="77777777" w:rsidR="002B3F99" w:rsidRPr="00692FA1" w:rsidRDefault="002B3F99" w:rsidP="002B3F99">
      <w:pPr>
        <w:pStyle w:val="NormalWeb"/>
        <w:spacing w:before="0" w:beforeAutospacing="0" w:after="0" w:afterAutospacing="0"/>
        <w:jc w:val="both"/>
      </w:pPr>
      <w:r w:rsidRPr="00692FA1">
        <w:t> </w:t>
      </w:r>
      <w:r w:rsidRPr="00692FA1">
        <w:t> </w:t>
      </w:r>
      <w:r w:rsidRPr="00692FA1">
        <w:t>(4) AM/OI are obligația de a procesa cererile de prefinanţare, cererile de rambursare și cererile de plată în conformitate cu legislația națională aplicabilă și cu prevederile prezentului contract de finanțare.</w:t>
      </w:r>
    </w:p>
    <w:p w14:paraId="17C6F844" w14:textId="77777777" w:rsidR="002B3F99" w:rsidRPr="00692FA1" w:rsidRDefault="002B3F99" w:rsidP="002B3F99">
      <w:pPr>
        <w:pStyle w:val="NormalWeb"/>
        <w:spacing w:before="0" w:beforeAutospacing="0" w:after="0" w:afterAutospacing="0"/>
        <w:jc w:val="both"/>
      </w:pPr>
      <w:r w:rsidRPr="00692FA1">
        <w:t> </w:t>
      </w:r>
      <w:r w:rsidRPr="00692FA1">
        <w:t> </w:t>
      </w:r>
      <w:r w:rsidRPr="00692FA1">
        <w:t>(5) AM/OI are obligația de a efectua transferul prefinanţării, în condițiile prevăzute de legislația aplicabilă și cu respectarea prevederil</w:t>
      </w:r>
      <w:r>
        <w:t>or</w:t>
      </w:r>
      <w:r w:rsidRPr="00692FA1">
        <w:t xml:space="preserve"> prezentului contract de finanțare.</w:t>
      </w:r>
    </w:p>
    <w:p w14:paraId="472F0372" w14:textId="77777777" w:rsidR="002B3F99" w:rsidRPr="00692FA1" w:rsidRDefault="002B3F99" w:rsidP="002B3F99">
      <w:pPr>
        <w:pStyle w:val="NormalWeb"/>
        <w:spacing w:before="0" w:beforeAutospacing="0" w:after="0" w:afterAutospacing="0"/>
        <w:jc w:val="both"/>
      </w:pPr>
      <w:r w:rsidRPr="00692FA1">
        <w:t> </w:t>
      </w:r>
      <w:r w:rsidRPr="00692FA1">
        <w:t> </w:t>
      </w:r>
      <w:r w:rsidRPr="00692FA1">
        <w:t>(6) AM/OI are obligația de a efectua rambursarea sau plata cheltuielilor în condițiile prevăzute de legislația aplicabilă și cu respectarea prevederilor prezentului contract de finanțare.</w:t>
      </w:r>
    </w:p>
    <w:p w14:paraId="71A415D6" w14:textId="77777777" w:rsidR="002B3F99" w:rsidRPr="00692FA1" w:rsidRDefault="002B3F99" w:rsidP="002B3F99">
      <w:pPr>
        <w:pStyle w:val="NormalWeb"/>
        <w:spacing w:before="0" w:beforeAutospacing="0" w:after="0" w:afterAutospacing="0"/>
        <w:jc w:val="both"/>
      </w:pPr>
      <w:r w:rsidRPr="00692FA1">
        <w:t> </w:t>
      </w:r>
      <w:r w:rsidRPr="00692FA1">
        <w:t> </w:t>
      </w:r>
      <w:r w:rsidRPr="00692FA1">
        <w:t>(7) AM/OI are dreptul de a monitoriza și verifica din punct de vedere tehnic și financiar implementarea proiectului, pe baza contractului de finanțare</w:t>
      </w:r>
      <w:r w:rsidRPr="00FA32DB">
        <w:t>, a</w:t>
      </w:r>
      <w:r w:rsidRPr="00692FA1">
        <w:t xml:space="preserve"> cererii de finanțare aprobate și a </w:t>
      </w:r>
      <w:r>
        <w:t>P</w:t>
      </w:r>
      <w:r w:rsidRPr="00692FA1">
        <w:t>lanului de monitorizare, în vederea asigurării îndeplinirii obiectivelor proiectului și prevenirii neregulilor. În acest sens, AM/OI va realiza vizite de monitorizare, inclusiv vizite de monitorizare a activităților aflate în derulare.</w:t>
      </w:r>
    </w:p>
    <w:p w14:paraId="3EE6A263" w14:textId="77777777" w:rsidR="002B3F99" w:rsidRPr="00692FA1" w:rsidRDefault="002B3F99" w:rsidP="002B3F99">
      <w:pPr>
        <w:pStyle w:val="NormalWeb"/>
        <w:spacing w:before="0" w:beforeAutospacing="0" w:after="0" w:afterAutospacing="0"/>
        <w:jc w:val="both"/>
      </w:pPr>
      <w:r w:rsidRPr="00692FA1">
        <w:t> </w:t>
      </w:r>
      <w:r w:rsidRPr="00692FA1">
        <w:t> </w:t>
      </w:r>
      <w:r w:rsidRPr="00692FA1">
        <w:t>(8) AM/OI are dreptul de a verifica legalitatea și realitatea tuturor activităților și cheltuielilor aferente implementării proiectului care fac obiectul prezentului contract de finanțare.</w:t>
      </w:r>
    </w:p>
    <w:p w14:paraId="30F07C51" w14:textId="77777777" w:rsidR="002B3F99" w:rsidRPr="00692FA1" w:rsidRDefault="002B3F99" w:rsidP="002B3F99">
      <w:pPr>
        <w:pStyle w:val="NormalWeb"/>
        <w:spacing w:before="0" w:beforeAutospacing="0" w:after="0" w:afterAutospacing="0"/>
        <w:jc w:val="both"/>
      </w:pPr>
      <w:r w:rsidRPr="00692FA1">
        <w:t> </w:t>
      </w:r>
      <w:r w:rsidRPr="00692FA1">
        <w:t> </w:t>
      </w:r>
      <w:r w:rsidRPr="00692FA1">
        <w:t>(9) AM/OI are obligația de a efectua verificarea la fața locului a activităților și cheltuielilor aferente implementării proiectului, în conformitate cu prevederile contractului de finanțare, asigurând cel puțin o vizită la fața locului pe durata de implementare a proiectului.</w:t>
      </w:r>
    </w:p>
    <w:p w14:paraId="14DE0CCA" w14:textId="77777777" w:rsidR="002B3F99" w:rsidRPr="00692FA1" w:rsidRDefault="002B3F99" w:rsidP="002B3F99">
      <w:pPr>
        <w:pStyle w:val="NormalWeb"/>
        <w:spacing w:before="0" w:beforeAutospacing="0" w:after="0" w:afterAutospacing="0"/>
        <w:jc w:val="both"/>
      </w:pPr>
      <w:r w:rsidRPr="00692FA1">
        <w:t> </w:t>
      </w:r>
      <w:r w:rsidRPr="00692FA1">
        <w:t> </w:t>
      </w:r>
      <w:r w:rsidRPr="00692FA1">
        <w:t>(10) AM/OI are obligația de a informa Beneficiarul, prin MySMIS2021, asupra acțiunilor de verificare la fața locului a implementării proiectului/acțiunilor de monitorizare/acțiunilor de control din partea autorităților care desfășoară activități de audit și control, cu excepția vizitelor de monitorizare ad-hoc și a cazurilor în care informarea prealabilă ar putea prejudicia obiectul verificărilor.</w:t>
      </w:r>
    </w:p>
    <w:p w14:paraId="259D614C" w14:textId="77777777" w:rsidR="002B3F99" w:rsidRPr="00692FA1" w:rsidRDefault="002B3F99" w:rsidP="002B3F99">
      <w:pPr>
        <w:pStyle w:val="NormalWeb"/>
        <w:spacing w:before="0" w:beforeAutospacing="0" w:after="0" w:afterAutospacing="0"/>
        <w:jc w:val="both"/>
      </w:pPr>
      <w:r w:rsidRPr="00692FA1">
        <w:t> </w:t>
      </w:r>
      <w:r w:rsidRPr="00692FA1">
        <w:t> </w:t>
      </w:r>
      <w:r w:rsidRPr="00692FA1">
        <w:t>(11) AM/OI are obligația de a asigura comunicarea cu Beneficiarul prin sistemul informatic MySMIS2021, în ceea ce privește solicitarea și/sau primirea documentelor/</w:t>
      </w:r>
      <w:r>
        <w:t xml:space="preserve"> </w:t>
      </w:r>
      <w:r w:rsidRPr="00692FA1">
        <w:t>informațiilor în legătură cu proiectul în tot ceea ce privește aspectele referitoare la implementare/monitorizare/cereri de prefinanţare/cereri de plată/cereri de rambursare/</w:t>
      </w:r>
      <w:r>
        <w:t xml:space="preserve"> </w:t>
      </w:r>
      <w:r w:rsidRPr="00692FA1">
        <w:t>verificare achiziții/control.</w:t>
      </w:r>
    </w:p>
    <w:p w14:paraId="21AA7821" w14:textId="77777777" w:rsidR="002B3F99" w:rsidRPr="00692FA1" w:rsidRDefault="002B3F99" w:rsidP="002B3F99">
      <w:pPr>
        <w:pStyle w:val="NormalWeb"/>
        <w:spacing w:before="0" w:beforeAutospacing="0" w:after="0" w:afterAutospacing="0"/>
        <w:jc w:val="both"/>
      </w:pPr>
      <w:r w:rsidRPr="00692FA1">
        <w:t> </w:t>
      </w:r>
      <w:r w:rsidRPr="00692FA1">
        <w:t> </w:t>
      </w:r>
      <w:r w:rsidRPr="00692FA1">
        <w:t>(12) AM/OI are obligația de a informa Beneficiarul asupra rezultatelor aferente fiecărei etape a procesului de verificare și autorizare a cererilor de prefinanţare/cererilor de rambursare/</w:t>
      </w:r>
      <w:r>
        <w:t xml:space="preserve"> </w:t>
      </w:r>
      <w:r w:rsidRPr="00692FA1">
        <w:t>cererilor de plată, precum și rapoartelor de progres/rapoartelor de vizită la fața locului.</w:t>
      </w:r>
    </w:p>
    <w:p w14:paraId="23CF4376" w14:textId="77777777" w:rsidR="002B3F99" w:rsidRPr="00692FA1" w:rsidRDefault="002B3F99" w:rsidP="002B3F99">
      <w:pPr>
        <w:pStyle w:val="NormalWeb"/>
        <w:spacing w:before="0" w:beforeAutospacing="0" w:after="0" w:afterAutospacing="0"/>
        <w:jc w:val="both"/>
      </w:pPr>
      <w:r w:rsidRPr="00692FA1">
        <w:t> </w:t>
      </w:r>
      <w:r w:rsidRPr="00692FA1">
        <w:t> </w:t>
      </w:r>
      <w:r w:rsidRPr="00692FA1">
        <w:t>(13) AM/OI are obligația de a informa Beneficiarul asupra rezultatelor verificării procedurilor de achiziție care implică o reducere procentuală/corecție financiară, respectiv asupra emiterii actelor de constatare a neregulilor, dar și cu privire la sesizările formulate în legătură cu existența unor indicii de fraudă, cu excepția cazurilor în care informarea prealabilă ar putea prejudicia obiectul verificărilor.</w:t>
      </w:r>
    </w:p>
    <w:p w14:paraId="615BC58E" w14:textId="77777777" w:rsidR="002B3F99" w:rsidRPr="00692FA1" w:rsidRDefault="002B3F99" w:rsidP="002B3F99">
      <w:pPr>
        <w:pStyle w:val="NormalWeb"/>
        <w:spacing w:before="0" w:beforeAutospacing="0" w:after="0" w:afterAutospacing="0"/>
        <w:jc w:val="both"/>
      </w:pPr>
      <w:r w:rsidRPr="00692FA1">
        <w:t> </w:t>
      </w:r>
      <w:r w:rsidRPr="00692FA1">
        <w:t> </w:t>
      </w:r>
      <w:r w:rsidRPr="00692FA1">
        <w:t>(14) În situația în care, în urma verificărilor pe care le realizează, AM/OI constată existența unor indicii de fraudă sau tentativă de fraudă, are obligația să sesizeze Parchetul European/DLAF/organul de urmărire penală, devenind incidente prevederile art. 8 din Ordonanța de urgență a Guvernului nr. 66/2011.</w:t>
      </w:r>
    </w:p>
    <w:p w14:paraId="18B6C190" w14:textId="77777777" w:rsidR="002B3F99" w:rsidRPr="00692FA1" w:rsidRDefault="002B3F99" w:rsidP="002B3F99">
      <w:pPr>
        <w:pStyle w:val="NormalWeb"/>
        <w:spacing w:before="0" w:beforeAutospacing="0" w:after="0" w:afterAutospacing="0"/>
        <w:jc w:val="both"/>
      </w:pPr>
      <w:r w:rsidRPr="00692FA1">
        <w:lastRenderedPageBreak/>
        <w:t> </w:t>
      </w:r>
      <w:r w:rsidRPr="00692FA1">
        <w:t> </w:t>
      </w:r>
      <w:r w:rsidRPr="00692FA1">
        <w:t>(15) AM/OI are obligația de a monitoriza îndeplinirea indicatorilor de etapă și sprijină Beneficiarul pentru a identifica soluții adecvate pentru îndeplinirea indicatorilor de etapă și pentru buna implementare a proiectelor care fac obiectul contractului de finanțare.</w:t>
      </w:r>
    </w:p>
    <w:p w14:paraId="362C7726" w14:textId="77777777" w:rsidR="002B3F99" w:rsidRPr="00692FA1" w:rsidRDefault="002B3F99" w:rsidP="002B3F99">
      <w:pPr>
        <w:pStyle w:val="NormalWeb"/>
        <w:spacing w:before="0" w:beforeAutospacing="0" w:after="0" w:afterAutospacing="0"/>
        <w:jc w:val="both"/>
      </w:pPr>
      <w:r w:rsidRPr="00692FA1">
        <w:t> </w:t>
      </w:r>
      <w:r w:rsidRPr="00692FA1">
        <w:t> </w:t>
      </w:r>
      <w:r w:rsidRPr="00692FA1">
        <w:t xml:space="preserve">(16) AM/OI are dreptul să aplice, în situația neîndeplinirii de către Beneficiar a indicatorilor de etapă la termenele prevăzute în </w:t>
      </w:r>
      <w:r>
        <w:t>P</w:t>
      </w:r>
      <w:r w:rsidRPr="00692FA1">
        <w:t xml:space="preserve">lanul de monitorizare a proiectului, în funcție de analiza obiectivă și riscurile identificate, măsurile corective prevăzute la </w:t>
      </w:r>
      <w:r w:rsidRPr="00363DED">
        <w:t>art. 13.</w:t>
      </w:r>
    </w:p>
    <w:p w14:paraId="62E3AB5E" w14:textId="77777777" w:rsidR="002B3F99" w:rsidRDefault="002B3F99" w:rsidP="002B3F99">
      <w:pPr>
        <w:pStyle w:val="NormalWeb"/>
        <w:spacing w:before="0" w:beforeAutospacing="0" w:after="240" w:afterAutospacing="0"/>
        <w:jc w:val="both"/>
      </w:pPr>
      <w:r w:rsidRPr="00692FA1">
        <w:t> </w:t>
      </w:r>
      <w:r w:rsidRPr="00692FA1">
        <w:t> </w:t>
      </w:r>
      <w:r w:rsidRPr="00692FA1">
        <w:t>(17) AM/OI va informa despre data închiderii oficiale/parțiale a Programului prin intermediul mijloacelor publice de informare.</w:t>
      </w:r>
    </w:p>
    <w:p w14:paraId="533228B0" w14:textId="77777777" w:rsidR="002B3F99" w:rsidRPr="00692FA1" w:rsidRDefault="002B3F99" w:rsidP="002B3F99">
      <w:pPr>
        <w:pStyle w:val="NormalWeb"/>
        <w:spacing w:before="0" w:beforeAutospacing="0" w:after="240" w:afterAutospacing="0"/>
        <w:jc w:val="both"/>
      </w:pPr>
    </w:p>
    <w:p w14:paraId="464FC539" w14:textId="77777777" w:rsidR="002B3F99" w:rsidRPr="00692FA1" w:rsidRDefault="002B3F99" w:rsidP="002B3F99">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9</w:t>
      </w:r>
    </w:p>
    <w:p w14:paraId="7D4DFB03" w14:textId="77777777" w:rsidR="002B3F99" w:rsidRPr="00692FA1" w:rsidRDefault="002B3F99" w:rsidP="002B3F99">
      <w:pPr>
        <w:pStyle w:val="NormalWeb"/>
        <w:spacing w:before="0" w:beforeAutospacing="0" w:after="0" w:afterAutospacing="0"/>
        <w:jc w:val="both"/>
        <w:rPr>
          <w:b/>
          <w:bCs/>
        </w:rPr>
      </w:pPr>
      <w:r w:rsidRPr="00692FA1">
        <w:t> </w:t>
      </w:r>
      <w:r w:rsidRPr="00692FA1">
        <w:t> </w:t>
      </w:r>
      <w:r w:rsidRPr="00692FA1">
        <w:rPr>
          <w:b/>
          <w:bCs/>
        </w:rPr>
        <w:t>Contractarea și cesiunea</w:t>
      </w:r>
    </w:p>
    <w:p w14:paraId="33A3A417" w14:textId="77777777" w:rsidR="002B3F99" w:rsidRPr="00692FA1" w:rsidRDefault="002B3F99" w:rsidP="002B3F99">
      <w:pPr>
        <w:pStyle w:val="NormalWeb"/>
        <w:spacing w:before="0" w:beforeAutospacing="0" w:after="0" w:afterAutospacing="0"/>
        <w:jc w:val="both"/>
      </w:pPr>
      <w:r w:rsidRPr="00692FA1">
        <w:t> </w:t>
      </w:r>
      <w:r w:rsidRPr="00692FA1">
        <w:t> </w:t>
      </w:r>
      <w:r w:rsidRPr="00692FA1">
        <w:t>(1) În cazul externalizării unor activități din cadrul proiectului, responsabilitatea pentru implementarea acelor activități revine Beneficiarului/partenerului în cauză, în conformitate cu dispozițiile legale.</w:t>
      </w:r>
    </w:p>
    <w:p w14:paraId="27DAE5E4" w14:textId="77777777" w:rsidR="002B3F99" w:rsidRPr="00692FA1" w:rsidRDefault="002B3F99" w:rsidP="002B3F99">
      <w:pPr>
        <w:pStyle w:val="NormalWeb"/>
        <w:spacing w:before="0" w:beforeAutospacing="0" w:after="240" w:afterAutospacing="0"/>
        <w:jc w:val="both"/>
      </w:pPr>
      <w:r w:rsidRPr="00692FA1">
        <w:t> </w:t>
      </w:r>
      <w:r w:rsidRPr="00692FA1">
        <w:t> </w:t>
      </w:r>
      <w:r w:rsidRPr="00692FA1">
        <w:t>(2) Prezentul contract de finanțare, precum și toate drepturile și obligațiile decurgând din implementarea acestuia nu pot face obiectul cesiunii totale sau parțiale, novației, subrogației sau al oricărui alt mecanism de transmisiune și/sau transformare a obligațiilor și drepturilor.</w:t>
      </w:r>
    </w:p>
    <w:p w14:paraId="13B22603" w14:textId="77777777" w:rsidR="002B3F99" w:rsidRPr="00692FA1" w:rsidRDefault="002B3F99" w:rsidP="002B3F99">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10</w:t>
      </w:r>
    </w:p>
    <w:p w14:paraId="3468EDD3" w14:textId="77777777" w:rsidR="002B3F99" w:rsidRPr="00692FA1" w:rsidRDefault="002B3F99" w:rsidP="002B3F99">
      <w:pPr>
        <w:pStyle w:val="NormalWeb"/>
        <w:spacing w:before="0" w:beforeAutospacing="0" w:after="0" w:afterAutospacing="0"/>
        <w:jc w:val="both"/>
        <w:rPr>
          <w:b/>
          <w:bCs/>
        </w:rPr>
      </w:pPr>
      <w:r w:rsidRPr="00692FA1">
        <w:rPr>
          <w:b/>
          <w:bCs/>
        </w:rPr>
        <w:t> </w:t>
      </w:r>
      <w:r w:rsidRPr="00692FA1">
        <w:rPr>
          <w:b/>
          <w:bCs/>
        </w:rPr>
        <w:t> </w:t>
      </w:r>
      <w:r w:rsidRPr="00692FA1">
        <w:rPr>
          <w:b/>
          <w:bCs/>
        </w:rPr>
        <w:t>Modificări și completări</w:t>
      </w:r>
    </w:p>
    <w:p w14:paraId="38787BFD" w14:textId="77777777" w:rsidR="002B3F99" w:rsidRPr="00692FA1" w:rsidRDefault="002B3F99" w:rsidP="002B3F99">
      <w:pPr>
        <w:pStyle w:val="NormalWeb"/>
        <w:spacing w:before="0" w:beforeAutospacing="0" w:after="0" w:afterAutospacing="0"/>
        <w:jc w:val="both"/>
      </w:pPr>
      <w:r w:rsidRPr="00692FA1">
        <w:t> </w:t>
      </w:r>
      <w:r w:rsidRPr="00692FA1">
        <w:t> </w:t>
      </w:r>
      <w:r w:rsidRPr="00692FA1">
        <w:t xml:space="preserve">(1) </w:t>
      </w:r>
      <w:r>
        <w:t>P</w:t>
      </w:r>
      <w:r w:rsidRPr="00692FA1">
        <w:t>ărțile au dreptul, pe durata îndeplinirii prezentului contract de finanțare, de a conveni modificări, prin act adițional.</w:t>
      </w:r>
    </w:p>
    <w:p w14:paraId="01396591" w14:textId="77777777" w:rsidR="002B3F99" w:rsidRPr="00692FA1" w:rsidRDefault="002B3F99" w:rsidP="002B3F99">
      <w:pPr>
        <w:pStyle w:val="NormalWeb"/>
        <w:spacing w:before="0" w:beforeAutospacing="0" w:after="0" w:afterAutospacing="0"/>
        <w:jc w:val="both"/>
      </w:pPr>
      <w:r w:rsidRPr="00692FA1">
        <w:t> </w:t>
      </w:r>
      <w:r w:rsidRPr="00692FA1">
        <w:t> </w:t>
      </w:r>
      <w:r w:rsidRPr="00692FA1">
        <w:t xml:space="preserve">(2) În cazul în care propunerea de modificare a contractului de finanțare este inițiată de către Beneficiar, acesta are obligația de a o transmite AM/OI cu cel puțin 30 de zile înainte de termenul la care este intenționată a intra în </w:t>
      </w:r>
      <w:r w:rsidRPr="00372A8A">
        <w:t>vigoare. Beneficiarul va transmite, de asemenea</w:t>
      </w:r>
      <w:r w:rsidRPr="00692FA1">
        <w:t>, odată cu solicitarea de modificare, toate documentele justificative necesare.</w:t>
      </w:r>
    </w:p>
    <w:p w14:paraId="11FA1830" w14:textId="77777777" w:rsidR="002B3F99" w:rsidRPr="00692FA1" w:rsidRDefault="002B3F99" w:rsidP="002B3F99">
      <w:pPr>
        <w:pStyle w:val="NormalWeb"/>
        <w:spacing w:before="0" w:beforeAutospacing="0" w:after="0" w:afterAutospacing="0"/>
        <w:jc w:val="both"/>
      </w:pPr>
      <w:r w:rsidRPr="00692FA1">
        <w:t> </w:t>
      </w:r>
      <w:r w:rsidRPr="00692FA1">
        <w:t> </w:t>
      </w:r>
      <w:r w:rsidRPr="00692FA1">
        <w:t>(3) AM/OI răspunde solicitării de modificare a contractului de finanțare prin act adițional, în termen de maximum 30 de zile de la data primirii solicitării de modificare a contractului de finanțare. În interiorul acestui termen pot fi solicitate clarificări de către AM/OI, care suspendă termenul de aprobare sau de respingere a actului adițional, fără ca această perioadă de suspendare să depășească 5 zile lucrătoare.</w:t>
      </w:r>
    </w:p>
    <w:p w14:paraId="427E98DE" w14:textId="77777777" w:rsidR="002B3F99" w:rsidRPr="00DF78AC" w:rsidRDefault="002B3F99" w:rsidP="002B3F99">
      <w:pPr>
        <w:pStyle w:val="NormalWeb"/>
        <w:spacing w:before="0" w:beforeAutospacing="0" w:after="0" w:afterAutospacing="0"/>
        <w:jc w:val="both"/>
      </w:pPr>
      <w:r w:rsidRPr="00692FA1">
        <w:t> </w:t>
      </w:r>
      <w:r w:rsidRPr="00692FA1">
        <w:t> </w:t>
      </w:r>
      <w:r w:rsidRPr="00692FA1">
        <w:t xml:space="preserve">(4) În cazul propunerilor de acte adiționale care au ca obiect reducerea valorii indicatorilor ce urmează a fi atinsă prin proiect, valoarea totală eligibilă a proiectului va fi redusă </w:t>
      </w:r>
      <w:r w:rsidRPr="00DF78AC">
        <w:t>proporțional, cu excepția cazurilor justificate</w:t>
      </w:r>
      <w:r>
        <w:t xml:space="preserve"> fundamentat</w:t>
      </w:r>
      <w:r w:rsidRPr="00DF78AC">
        <w:t>.</w:t>
      </w:r>
    </w:p>
    <w:p w14:paraId="0DBB612B" w14:textId="77777777" w:rsidR="002B3F99" w:rsidRPr="00692FA1" w:rsidRDefault="002B3F99" w:rsidP="002B3F99">
      <w:pPr>
        <w:pStyle w:val="NormalWeb"/>
        <w:spacing w:before="0" w:beforeAutospacing="0" w:after="0" w:afterAutospacing="0"/>
        <w:jc w:val="both"/>
      </w:pPr>
      <w:r w:rsidRPr="00DF78AC">
        <w:t> </w:t>
      </w:r>
      <w:r w:rsidRPr="00DF78AC">
        <w:t> </w:t>
      </w:r>
      <w:r w:rsidRPr="00DF78AC">
        <w:t xml:space="preserve">(5) Modificarea </w:t>
      </w:r>
      <w:r>
        <w:t>P</w:t>
      </w:r>
      <w:r w:rsidRPr="00DF78AC">
        <w:t>lanului de monitorizare a proiectului</w:t>
      </w:r>
      <w:r w:rsidRPr="00692FA1">
        <w:t>, justificat</w:t>
      </w:r>
      <w:r>
        <w:t xml:space="preserve"> fundamentat</w:t>
      </w:r>
      <w:r w:rsidRPr="00692FA1">
        <w:t>, se realizează prin act adițional.</w:t>
      </w:r>
    </w:p>
    <w:p w14:paraId="688B689D" w14:textId="77777777" w:rsidR="002B3F99" w:rsidRPr="00692FA1" w:rsidRDefault="002B3F99" w:rsidP="002B3F99">
      <w:pPr>
        <w:pStyle w:val="NormalWeb"/>
        <w:spacing w:before="0" w:beforeAutospacing="0" w:after="0" w:afterAutospacing="0"/>
        <w:jc w:val="both"/>
      </w:pPr>
      <w:r w:rsidRPr="00692FA1">
        <w:t> </w:t>
      </w:r>
      <w:r w:rsidRPr="00692FA1">
        <w:t> </w:t>
      </w:r>
      <w:r w:rsidRPr="00692FA1">
        <w:t>(6) Modificarea duratei de implementare, justifica</w:t>
      </w:r>
      <w:r w:rsidRPr="00A0431E">
        <w:t>tă</w:t>
      </w:r>
      <w:r>
        <w:t xml:space="preserve"> fundamentat</w:t>
      </w:r>
      <w:r w:rsidRPr="00692FA1">
        <w:t>, se realizează prin act adițional,</w:t>
      </w:r>
      <w:r>
        <w:t xml:space="preserve"> cu respectarea Ghidului solicitantului specific,</w:t>
      </w:r>
      <w:r w:rsidRPr="00692FA1">
        <w:t xml:space="preserve"> fără ca perioada de implementare să depășească 31 decembrie 2029.</w:t>
      </w:r>
    </w:p>
    <w:p w14:paraId="47393F81" w14:textId="77777777" w:rsidR="002B3F99" w:rsidRDefault="002B3F99" w:rsidP="002B3F99">
      <w:pPr>
        <w:pStyle w:val="NormalWeb"/>
        <w:spacing w:before="0" w:beforeAutospacing="0" w:after="0" w:afterAutospacing="0"/>
        <w:jc w:val="both"/>
      </w:pPr>
      <w:r w:rsidRPr="00692FA1">
        <w:t> </w:t>
      </w:r>
      <w:r w:rsidRPr="00692FA1">
        <w:t> </w:t>
      </w:r>
      <w:r w:rsidRPr="00692FA1">
        <w:t>(7) Suspendarea implementării proiectului, pentru motive întemeiate, se realizează prin act adițional. Pe perioada suspendării, Beneficiarul poate depune la AM/OI responsabilă/ responsabil solicitări de modificări contractuale și cereri de prefinanţare/plată/rambursare, precum și cereri de rambursare aferente cererilor de prefinanţare/plată care cuprind cheltuieli angajate și plătite de Beneficiar anterior începerii perioadei de suspendare, precum și cheltuieli angajate anterior începerii perioadei de suspendare și care sunt plătite în perioada de suspendare. Cheltuielile efectuate de Beneficiar pe parcursul perioadei de suspendare a proiectului, aferente perioadei de suspendare, nu vor fi acoperite din finanțarea acordată proiectului.</w:t>
      </w:r>
    </w:p>
    <w:p w14:paraId="7A4603FD" w14:textId="77777777" w:rsidR="002B3F99" w:rsidRPr="00294C09" w:rsidRDefault="002B3F99" w:rsidP="002B3F99">
      <w:pPr>
        <w:pStyle w:val="NormalWeb"/>
        <w:shd w:val="clear" w:color="auto" w:fill="EEECE1" w:themeFill="background2"/>
        <w:spacing w:before="0" w:beforeAutospacing="0" w:after="0" w:afterAutospacing="0"/>
        <w:jc w:val="both"/>
        <w:rPr>
          <w:i/>
          <w:iCs/>
        </w:rPr>
      </w:pPr>
      <w:r w:rsidRPr="00294C09">
        <w:rPr>
          <w:i/>
          <w:iCs/>
        </w:rPr>
        <w:t>Dacă este cazul, se poate adăuga.</w:t>
      </w:r>
    </w:p>
    <w:p w14:paraId="6B13EFBA" w14:textId="77777777" w:rsidR="002B3F99" w:rsidRDefault="002B3F99" w:rsidP="002B3F99">
      <w:pPr>
        <w:pStyle w:val="NormalWeb"/>
        <w:spacing w:before="0" w:beforeAutospacing="0" w:after="0" w:afterAutospacing="0"/>
        <w:ind w:firstLine="426"/>
        <w:jc w:val="both"/>
      </w:pPr>
      <w:r w:rsidRPr="006529C6">
        <w:lastRenderedPageBreak/>
        <w:t xml:space="preserve">Perioadele cumulate de suspendare nu pot depăși ................. </w:t>
      </w:r>
      <w:r w:rsidRPr="006529C6">
        <w:rPr>
          <w:i/>
          <w:iCs/>
        </w:rPr>
        <w:t xml:space="preserve">(Se stabilește de AM/OI) </w:t>
      </w:r>
      <w:r w:rsidRPr="006529C6">
        <w:t>luni/zile,</w:t>
      </w:r>
      <w:r w:rsidRPr="00294C09">
        <w:t xml:space="preserve"> cu asigurarea condițiilor necesare ca finalizarea implementării proiectului să nu depășească data de 31 decembrie 2029.</w:t>
      </w:r>
    </w:p>
    <w:p w14:paraId="76E0A548" w14:textId="77777777" w:rsidR="002B3F99" w:rsidRPr="00692FA1" w:rsidRDefault="002B3F99" w:rsidP="002B3F99">
      <w:pPr>
        <w:pStyle w:val="NormalWeb"/>
        <w:spacing w:before="0" w:beforeAutospacing="0" w:after="0" w:afterAutospacing="0"/>
        <w:ind w:firstLine="426"/>
        <w:jc w:val="both"/>
      </w:pPr>
    </w:p>
    <w:p w14:paraId="2331BEF5" w14:textId="77777777" w:rsidR="002B3F99" w:rsidRDefault="002B3F99" w:rsidP="002B3F99">
      <w:pPr>
        <w:pStyle w:val="NormalWeb"/>
        <w:spacing w:before="0" w:beforeAutospacing="0" w:after="0" w:afterAutospacing="0"/>
        <w:jc w:val="both"/>
      </w:pPr>
      <w:r w:rsidRPr="00692FA1">
        <w:t> </w:t>
      </w:r>
      <w:r w:rsidRPr="00692FA1">
        <w:t> </w:t>
      </w:r>
      <w:r w:rsidRPr="00692FA1">
        <w:t>(8) Valoarea eligibilă nerambursabilă a contractului, după caz, se poate majora prin acte adiționale doar în situația unor circumstanțe de natură obiectivă, bine justificate, care nu au depins de acțiunea/inacțiunea părților contractului de finanțare și care sunt reglementate prin acte normative. Beneficiarul poate efectua cheltuieli în condițiile modificate prin act adițional, dar le poate solicita la rambursare numai după intrarea în vigoare a actului adițional.</w:t>
      </w:r>
    </w:p>
    <w:p w14:paraId="467783F6" w14:textId="77777777" w:rsidR="002B3F99" w:rsidRDefault="002B3F99" w:rsidP="002B3F99">
      <w:pPr>
        <w:pStyle w:val="NormalWeb"/>
        <w:spacing w:before="0" w:beforeAutospacing="0" w:after="0" w:afterAutospacing="0"/>
        <w:jc w:val="both"/>
      </w:pPr>
    </w:p>
    <w:p w14:paraId="720E4EBA" w14:textId="77777777" w:rsidR="002B3F99" w:rsidRPr="00692FA1" w:rsidRDefault="002B3F99" w:rsidP="002B3F99">
      <w:pPr>
        <w:pStyle w:val="NormalWeb"/>
        <w:shd w:val="clear" w:color="auto" w:fill="EEECE1" w:themeFill="background2"/>
        <w:spacing w:before="0" w:beforeAutospacing="0" w:after="0" w:afterAutospacing="0"/>
        <w:jc w:val="both"/>
      </w:pPr>
      <w:r w:rsidRPr="00294C09">
        <w:rPr>
          <w:i/>
          <w:iCs/>
        </w:rPr>
        <w:t xml:space="preserve">Alin. (8) va avea următorul conținut pentru </w:t>
      </w:r>
      <w:r>
        <w:rPr>
          <w:i/>
          <w:iCs/>
        </w:rPr>
        <w:t>P</w:t>
      </w:r>
      <w:r w:rsidRPr="00294C09">
        <w:rPr>
          <w:i/>
          <w:iCs/>
        </w:rPr>
        <w:t xml:space="preserve">rogramul de asistență tehnică/prioritățile de asistență tehnică din </w:t>
      </w:r>
      <w:r>
        <w:rPr>
          <w:i/>
          <w:iCs/>
        </w:rPr>
        <w:t>P</w:t>
      </w:r>
      <w:r w:rsidRPr="00294C09">
        <w:rPr>
          <w:i/>
          <w:iCs/>
        </w:rPr>
        <w:t>rograme:</w:t>
      </w:r>
    </w:p>
    <w:p w14:paraId="29EF3806" w14:textId="77777777" w:rsidR="002B3F99" w:rsidRDefault="002B3F99" w:rsidP="002B3F99">
      <w:pPr>
        <w:pStyle w:val="NormalWeb"/>
        <w:spacing w:before="0" w:beforeAutospacing="0" w:after="0" w:afterAutospacing="0"/>
        <w:jc w:val="both"/>
      </w:pPr>
      <w:r w:rsidRPr="00692FA1">
        <w:t> </w:t>
      </w:r>
      <w:r w:rsidRPr="00692FA1">
        <w:t> </w:t>
      </w:r>
      <w:r w:rsidRPr="00692FA1">
        <w:t>"Valoarea eligibilă nerambursabilă a contractului, după caz, se poate majora prin acte adiționale, în funcție de necesități, pentru cazuri justificate. Beneficiarul poate efectua cheltuieli în condițiile modificate prin act adițional, dar le poate solicita la rambursare numai după intrarea în vigoare a actului adițional."</w:t>
      </w:r>
    </w:p>
    <w:p w14:paraId="5944FACC" w14:textId="77777777" w:rsidR="002B3F99" w:rsidRPr="00692FA1" w:rsidRDefault="002B3F99" w:rsidP="002B3F99">
      <w:pPr>
        <w:pStyle w:val="NormalWeb"/>
        <w:spacing w:before="0" w:beforeAutospacing="0" w:after="0" w:afterAutospacing="0"/>
        <w:jc w:val="both"/>
      </w:pPr>
    </w:p>
    <w:p w14:paraId="46563BED" w14:textId="77777777" w:rsidR="002B3F99" w:rsidRPr="00692FA1" w:rsidRDefault="002B3F99" w:rsidP="002B3F99">
      <w:pPr>
        <w:pStyle w:val="NormalWeb"/>
        <w:spacing w:before="0" w:beforeAutospacing="0" w:after="0" w:afterAutospacing="0"/>
        <w:jc w:val="both"/>
      </w:pPr>
      <w:r w:rsidRPr="00692FA1">
        <w:t> </w:t>
      </w:r>
      <w:r w:rsidRPr="00692FA1">
        <w:t> </w:t>
      </w:r>
      <w:r w:rsidRPr="00692FA1">
        <w:t>(9) Actul adițional intră în vigoare la data semnării de către ultima parte. Actul adițional nu poate avea caracter retroactiv și nu poate avea scopul sau efectul de a produce schimbări în contractul de finanțare care ar putea aduce atingere condițiilor inițiale de acordare a finanțării sau care ar fi contrare principiului tratamentului egal al solicitanților/beneficiarilor.</w:t>
      </w:r>
    </w:p>
    <w:p w14:paraId="7545C870" w14:textId="77777777" w:rsidR="002B3F99" w:rsidRPr="00692FA1" w:rsidRDefault="002B3F99" w:rsidP="002B3F99">
      <w:pPr>
        <w:pStyle w:val="NormalWeb"/>
        <w:spacing w:before="0" w:beforeAutospacing="0" w:after="0" w:afterAutospacing="0"/>
        <w:jc w:val="both"/>
      </w:pPr>
      <w:r w:rsidRPr="00692FA1">
        <w:t> </w:t>
      </w:r>
      <w:r w:rsidRPr="00692FA1">
        <w:t> </w:t>
      </w:r>
      <w:r w:rsidRPr="00692FA1">
        <w:t>(10) Prin excepție de la prevederile alin. (1), contractul de finanțare poate fi modificat de către AM/OI, unilateral, prin notificare, în următoarele situații:</w:t>
      </w:r>
    </w:p>
    <w:p w14:paraId="11276C9F" w14:textId="77777777" w:rsidR="002B3F99" w:rsidRPr="00692FA1" w:rsidRDefault="002B3F99" w:rsidP="002B3F99">
      <w:pPr>
        <w:pStyle w:val="NormalWeb"/>
        <w:tabs>
          <w:tab w:val="left" w:pos="709"/>
          <w:tab w:val="left" w:pos="851"/>
        </w:tabs>
        <w:spacing w:before="0" w:beforeAutospacing="0" w:after="0" w:afterAutospacing="0"/>
        <w:ind w:left="851" w:hanging="284"/>
        <w:jc w:val="both"/>
      </w:pPr>
      <w:r w:rsidRPr="00692FA1">
        <w:t>a) modificări necesare determinate în principal de modificarea cadrului normativ aplicabil contractului de finanțare, cu respectarea principiilor și regulilor Programului, în termen de 10 zile lucrătoare de la data intrării în vigoare a modificărilor aduse cadrului normativ, cu excepția majorării valorii eligibile nerambursabile prevăzute la art. 3 alin (3);</w:t>
      </w:r>
    </w:p>
    <w:p w14:paraId="307ED406" w14:textId="77777777" w:rsidR="002B3F99" w:rsidRPr="00692FA1" w:rsidRDefault="002B3F99" w:rsidP="002B3F99">
      <w:pPr>
        <w:pStyle w:val="NormalWeb"/>
        <w:tabs>
          <w:tab w:val="left" w:pos="851"/>
          <w:tab w:val="left" w:pos="993"/>
        </w:tabs>
        <w:spacing w:before="0" w:beforeAutospacing="0" w:after="0" w:afterAutospacing="0"/>
        <w:ind w:left="851" w:hanging="284"/>
        <w:jc w:val="both"/>
      </w:pPr>
      <w:r w:rsidRPr="00692FA1">
        <w:t>b) în caz de dezangajare a fondurilor rămase neutilizate ca urmare a finalizării contractului/contractelor de achiziție din cadrul proiectului, în termen de 10 zile lucrătoare de la primirea informării de la Beneficiar cu privire la sumele rămase neutilizate ca urmare a finalizării contractelor de achiziție și care nu vor face obiectul unor realocări în cadrul bugetului proiectului.</w:t>
      </w:r>
    </w:p>
    <w:p w14:paraId="0C98AFDE" w14:textId="77777777" w:rsidR="002B3F99" w:rsidRPr="00692FA1" w:rsidRDefault="002B3F99" w:rsidP="002B3F99">
      <w:pPr>
        <w:pStyle w:val="NormalWeb"/>
        <w:spacing w:before="0" w:beforeAutospacing="0" w:after="0" w:afterAutospacing="0"/>
        <w:jc w:val="both"/>
      </w:pPr>
      <w:r w:rsidRPr="00692FA1">
        <w:t> </w:t>
      </w:r>
      <w:r w:rsidRPr="00692FA1">
        <w:t> </w:t>
      </w:r>
      <w:r w:rsidRPr="00692FA1">
        <w:t>(11) Prin excepție de la prevederile alin. (1), contractul de finanțare poate fi modificat de Beneficiar prin notificare, care nu face obiectul aprobării de către AM/OI, cu respectarea condițiilor de eligibilitate stabilite prin Ghidul solicitantului, în următoarele situații:</w:t>
      </w:r>
    </w:p>
    <w:p w14:paraId="589F8847" w14:textId="77777777" w:rsidR="002B3F99" w:rsidRPr="00692FA1" w:rsidRDefault="002B3F99" w:rsidP="002B3F99">
      <w:pPr>
        <w:pStyle w:val="NormalWeb"/>
        <w:numPr>
          <w:ilvl w:val="0"/>
          <w:numId w:val="41"/>
        </w:numPr>
        <w:spacing w:before="0" w:beforeAutospacing="0" w:after="0" w:afterAutospacing="0"/>
        <w:jc w:val="both"/>
      </w:pPr>
      <w:r w:rsidRPr="00692FA1">
        <w:t>modificări apărute în legătură cu datele de identificare ale Beneficiarului sau partenerilor, respectiv schimbarea denumirii și/sau a adresei sediului Beneficiarului;</w:t>
      </w:r>
    </w:p>
    <w:p w14:paraId="7B3BE135" w14:textId="77777777" w:rsidR="002B3F99" w:rsidRPr="00692FA1" w:rsidRDefault="002B3F99" w:rsidP="002B3F99">
      <w:pPr>
        <w:pStyle w:val="NormalWeb"/>
        <w:numPr>
          <w:ilvl w:val="0"/>
          <w:numId w:val="41"/>
        </w:numPr>
        <w:spacing w:before="0" w:beforeAutospacing="0" w:after="0" w:afterAutospacing="0"/>
        <w:ind w:hanging="357"/>
        <w:jc w:val="both"/>
      </w:pPr>
      <w:r w:rsidRPr="00692FA1">
        <w:t>schimbarea contului special deschis pentru proiect;</w:t>
      </w:r>
    </w:p>
    <w:p w14:paraId="433BB127" w14:textId="77777777" w:rsidR="002B3F99" w:rsidRPr="00692FA1" w:rsidRDefault="002B3F99" w:rsidP="002B3F99">
      <w:pPr>
        <w:pStyle w:val="NormalWeb"/>
        <w:numPr>
          <w:ilvl w:val="0"/>
          <w:numId w:val="41"/>
        </w:numPr>
        <w:tabs>
          <w:tab w:val="left" w:pos="284"/>
          <w:tab w:val="left" w:pos="426"/>
        </w:tabs>
        <w:spacing w:before="0" w:beforeAutospacing="0" w:after="0" w:afterAutospacing="0"/>
        <w:jc w:val="both"/>
      </w:pPr>
      <w:r w:rsidRPr="00692FA1">
        <w:t>înlocuirea reprezentantului legal;</w:t>
      </w:r>
    </w:p>
    <w:p w14:paraId="64080B98" w14:textId="77777777" w:rsidR="002B3F99" w:rsidRPr="00692FA1" w:rsidRDefault="002B3F99" w:rsidP="002B3F99">
      <w:pPr>
        <w:pStyle w:val="NormalWeb"/>
        <w:numPr>
          <w:ilvl w:val="0"/>
          <w:numId w:val="41"/>
        </w:numPr>
        <w:spacing w:before="0" w:beforeAutospacing="0" w:after="0" w:afterAutospacing="0"/>
        <w:jc w:val="both"/>
      </w:pPr>
      <w:r w:rsidRPr="00692FA1">
        <w:t>modificări intervenite între subcategoriile și/sau între articolele de cheltuieli din cadrul aceleiași categorii de cheltuieli, fără modificarea bugetului aprobat pentru respectiva categorie de cheltuieli, cu respectarea condiţionalităţilor stabilite prin Ghidul solicitantului, cu excepția proiectelor finanțate din Fondul social european Plus;</w:t>
      </w:r>
    </w:p>
    <w:p w14:paraId="23B1ABAC" w14:textId="77777777" w:rsidR="002B3F99" w:rsidRPr="00692FA1" w:rsidRDefault="002B3F99" w:rsidP="002B3F99">
      <w:pPr>
        <w:pStyle w:val="NormalWeb"/>
        <w:numPr>
          <w:ilvl w:val="0"/>
          <w:numId w:val="41"/>
        </w:numPr>
        <w:spacing w:before="0" w:beforeAutospacing="0" w:after="0" w:afterAutospacing="0"/>
        <w:jc w:val="both"/>
      </w:pPr>
      <w:r w:rsidRPr="00692FA1">
        <w:t>modificări intervenite în graficul de depunere a cererilor de prefinanţare/plată/</w:t>
      </w:r>
      <w:r>
        <w:t xml:space="preserve"> </w:t>
      </w:r>
      <w:r w:rsidRPr="00692FA1">
        <w:t>rambursare a cheltuielilor, cu respectarea condiţionalităţilor stabilite prin Ghidul solicitantului și detaliate în Manualul Beneficiarului sau, după caz, prin Condițiile specifice la prezentul contract de finanțare.</w:t>
      </w:r>
    </w:p>
    <w:p w14:paraId="7213BD13" w14:textId="77777777" w:rsidR="002B3F99" w:rsidRPr="00692FA1" w:rsidRDefault="002B3F99" w:rsidP="002B3F99">
      <w:pPr>
        <w:pStyle w:val="NormalWeb"/>
        <w:spacing w:before="0" w:beforeAutospacing="0" w:after="0" w:afterAutospacing="0"/>
        <w:ind w:firstLine="423"/>
        <w:jc w:val="both"/>
      </w:pPr>
      <w:r w:rsidRPr="00692FA1">
        <w:t>(1</w:t>
      </w:r>
      <w:r>
        <w:t>2</w:t>
      </w:r>
      <w:r w:rsidRPr="00FA32DB">
        <w:t>)  În situația în care modificările enumerate la alin. (11) lit. a) afectează criteriile sau condițiile de acordare a finanțării, atunci acestea se realizează prin notificare, cu aprobarea autorității de management.</w:t>
      </w:r>
    </w:p>
    <w:p w14:paraId="7A4968B3" w14:textId="77777777" w:rsidR="002B3F99" w:rsidRPr="00692FA1" w:rsidRDefault="002B3F99" w:rsidP="002B3F99">
      <w:pPr>
        <w:pStyle w:val="NormalWeb"/>
        <w:spacing w:before="0" w:beforeAutospacing="0" w:after="0" w:afterAutospacing="0"/>
        <w:jc w:val="both"/>
      </w:pPr>
      <w:r w:rsidRPr="00692FA1">
        <w:lastRenderedPageBreak/>
        <w:t> </w:t>
      </w:r>
      <w:r w:rsidRPr="00692FA1">
        <w:t> </w:t>
      </w:r>
      <w:r w:rsidRPr="00692FA1">
        <w:t>(1</w:t>
      </w:r>
      <w:r>
        <w:t xml:space="preserve">3) </w:t>
      </w:r>
      <w:r w:rsidRPr="00692FA1">
        <w:t>Netransmiterea notificării prevăzute la alin. (11) atrage imposibilitatea modificării clauzelor contractului de finanțare.</w:t>
      </w:r>
    </w:p>
    <w:p w14:paraId="6D42A352" w14:textId="77777777" w:rsidR="002B3F99" w:rsidRPr="00692FA1" w:rsidRDefault="002B3F99" w:rsidP="002B3F99">
      <w:pPr>
        <w:pStyle w:val="NormalWeb"/>
        <w:spacing w:before="0" w:beforeAutospacing="0" w:after="0" w:afterAutospacing="0"/>
        <w:jc w:val="both"/>
      </w:pPr>
      <w:r w:rsidRPr="00692FA1">
        <w:t> </w:t>
      </w:r>
      <w:r w:rsidRPr="00692FA1">
        <w:t> </w:t>
      </w:r>
      <w:r w:rsidRPr="00692FA1">
        <w:t>(1</w:t>
      </w:r>
      <w:r>
        <w:t>4</w:t>
      </w:r>
      <w:r w:rsidRPr="00692FA1">
        <w:t>) Modificările prevăzute la alin. (11) se aduc la cunoștința AM/OI, după caz, în termen de 5 zile lucrătoare de la data intrării în vigoare a modificărilor, sub sancțiunea inopozabilității acestora față de AM/OI.</w:t>
      </w:r>
    </w:p>
    <w:p w14:paraId="30806A37" w14:textId="77777777" w:rsidR="002B3F99" w:rsidRPr="00692FA1" w:rsidRDefault="002B3F99" w:rsidP="002B3F99">
      <w:pPr>
        <w:pStyle w:val="NormalWeb"/>
        <w:spacing w:before="0" w:beforeAutospacing="0" w:after="0" w:afterAutospacing="0"/>
        <w:jc w:val="both"/>
      </w:pPr>
      <w:r w:rsidRPr="00692FA1">
        <w:t> </w:t>
      </w:r>
      <w:r w:rsidRPr="00692FA1">
        <w:t> </w:t>
      </w:r>
      <w:r w:rsidRPr="00692FA1">
        <w:t>(1</w:t>
      </w:r>
      <w:r>
        <w:t>5</w:t>
      </w:r>
      <w:r w:rsidRPr="00692FA1">
        <w:t>) Prin excepție de la prevederile alin. (1), contractul de finanțare poate fi modificat prin notificare, cu justificare adecvată și temeinică, adresată AM/OI, în următoarele situații:</w:t>
      </w:r>
    </w:p>
    <w:p w14:paraId="49778956" w14:textId="77777777" w:rsidR="002B3F99" w:rsidRPr="00692FA1" w:rsidRDefault="002B3F99" w:rsidP="002B3F99">
      <w:pPr>
        <w:pStyle w:val="NormalWeb"/>
        <w:spacing w:before="0" w:beforeAutospacing="0" w:after="0" w:afterAutospacing="0"/>
        <w:ind w:left="709" w:hanging="709"/>
        <w:jc w:val="both"/>
      </w:pPr>
      <w:r w:rsidRPr="00692FA1">
        <w:t> </w:t>
      </w:r>
      <w:r w:rsidRPr="00692FA1">
        <w:t> </w:t>
      </w:r>
      <w:r w:rsidRPr="00692FA1">
        <w:t>a) 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ale indicatorilor de proiect, după caz;</w:t>
      </w:r>
    </w:p>
    <w:p w14:paraId="09DC7B6B" w14:textId="77777777" w:rsidR="002B3F99" w:rsidRPr="00692FA1" w:rsidRDefault="002B3F99" w:rsidP="002B3F99">
      <w:pPr>
        <w:pStyle w:val="NormalWeb"/>
        <w:spacing w:before="0" w:beforeAutospacing="0" w:after="0" w:afterAutospacing="0"/>
        <w:ind w:left="709" w:hanging="709"/>
        <w:jc w:val="both"/>
      </w:pPr>
      <w:r w:rsidRPr="00692FA1">
        <w:t> </w:t>
      </w:r>
      <w:r w:rsidRPr="00692FA1">
        <w:t> </w:t>
      </w:r>
      <w:r w:rsidRPr="00692FA1">
        <w:t>b) modificarea secțiunii „Justificare“ din cadrul bugetului, în condițiile în care nu se modifică valoarea liniei bugetare;</w:t>
      </w:r>
    </w:p>
    <w:p w14:paraId="6A775CCF" w14:textId="77777777" w:rsidR="002B3F99" w:rsidRPr="00692FA1" w:rsidRDefault="002B3F99" w:rsidP="002B3F99">
      <w:pPr>
        <w:pStyle w:val="NormalWeb"/>
        <w:spacing w:before="0" w:beforeAutospacing="0" w:after="0" w:afterAutospacing="0"/>
        <w:ind w:left="709" w:hanging="709"/>
        <w:jc w:val="both"/>
      </w:pPr>
      <w:r w:rsidRPr="00692FA1">
        <w:t> </w:t>
      </w:r>
      <w:r w:rsidRPr="00692FA1">
        <w:t> </w:t>
      </w:r>
      <w:r w:rsidRPr="00692FA1">
        <w:t>c) înlocuirea sau introducerea de membri noi în echipa de implementare a proiectului, acolo unde este cazul;</w:t>
      </w:r>
    </w:p>
    <w:p w14:paraId="00306019" w14:textId="77777777" w:rsidR="002B3F99" w:rsidRPr="00692FA1" w:rsidRDefault="002B3F99" w:rsidP="002B3F99">
      <w:pPr>
        <w:pStyle w:val="NormalWeb"/>
        <w:spacing w:before="0" w:beforeAutospacing="0" w:after="0" w:afterAutospacing="0"/>
        <w:ind w:left="709" w:hanging="709"/>
        <w:jc w:val="both"/>
      </w:pPr>
      <w:r w:rsidRPr="00692FA1">
        <w:t> </w:t>
      </w:r>
      <w:r w:rsidRPr="00692FA1">
        <w:t> </w:t>
      </w:r>
      <w:r w:rsidRPr="00692FA1">
        <w:t>d) înlocuirea managerului de proiect;</w:t>
      </w:r>
    </w:p>
    <w:p w14:paraId="5AE34BF6" w14:textId="77777777" w:rsidR="002B3F99" w:rsidRPr="00692FA1" w:rsidRDefault="002B3F99" w:rsidP="002B3F99">
      <w:pPr>
        <w:pStyle w:val="NormalWeb"/>
        <w:spacing w:before="0" w:beforeAutospacing="0" w:after="0" w:afterAutospacing="0"/>
        <w:ind w:left="709" w:hanging="426"/>
        <w:jc w:val="both"/>
      </w:pPr>
      <w:r w:rsidRPr="00692FA1">
        <w:t> </w:t>
      </w:r>
      <w:r w:rsidRPr="00692FA1">
        <w:t xml:space="preserve">e) modificarea activităților previzionate și a graficului de implementare, dacă aceasta nu are impact asupra obiectului contractului de finanțare, cuantumului finanțării nerambursabile, a indicatorilor de rezultat, a duratei de implementare și asupra </w:t>
      </w:r>
      <w:r>
        <w:t>P</w:t>
      </w:r>
      <w:r w:rsidRPr="00692FA1">
        <w:t>lanului de monitorizare;</w:t>
      </w:r>
    </w:p>
    <w:p w14:paraId="5CE61500" w14:textId="77777777" w:rsidR="002B3F99" w:rsidRPr="00692FA1" w:rsidRDefault="002B3F99" w:rsidP="002B3F99">
      <w:pPr>
        <w:pStyle w:val="NormalWeb"/>
        <w:spacing w:before="0" w:beforeAutospacing="0" w:after="0" w:afterAutospacing="0"/>
        <w:ind w:left="709" w:hanging="426"/>
        <w:jc w:val="both"/>
      </w:pPr>
      <w:r w:rsidRPr="00692FA1">
        <w:t> </w:t>
      </w:r>
      <w:r w:rsidRPr="00692FA1">
        <w:t>f) îndreptarea unor erori materiale identificate în cererea de finanțare;</w:t>
      </w:r>
    </w:p>
    <w:p w14:paraId="01C09A2A" w14:textId="77777777" w:rsidR="002B3F99" w:rsidRPr="00692FA1" w:rsidRDefault="002B3F99" w:rsidP="002B3F99">
      <w:pPr>
        <w:pStyle w:val="NormalWeb"/>
        <w:spacing w:before="0" w:beforeAutospacing="0" w:after="0" w:afterAutospacing="0"/>
        <w:ind w:left="709" w:hanging="426"/>
        <w:jc w:val="both"/>
      </w:pPr>
      <w:r w:rsidRPr="00692FA1">
        <w:t> </w:t>
      </w:r>
      <w:r w:rsidRPr="00692FA1">
        <w:t>g) corelarea de informații din cadrul secțiunilor cererii de finanțare;</w:t>
      </w:r>
    </w:p>
    <w:p w14:paraId="54E6E5B8" w14:textId="77777777" w:rsidR="002B3F99" w:rsidRPr="00692FA1" w:rsidRDefault="002B3F99" w:rsidP="002B3F99">
      <w:pPr>
        <w:pStyle w:val="NormalWeb"/>
        <w:spacing w:before="0" w:beforeAutospacing="0" w:after="0" w:afterAutospacing="0"/>
        <w:ind w:left="709" w:hanging="426"/>
        <w:jc w:val="both"/>
      </w:pPr>
      <w:r w:rsidRPr="00692FA1">
        <w:t> </w:t>
      </w:r>
      <w:r w:rsidRPr="00692FA1">
        <w:t>h) modificarea planului de achiziții, dacă aceasta nu are impact asupra obiectului contractului de finanțare, cuantumului finanțării nerambursabile, perioadei de implementare și, după caz, a indicatorilor de rezultat ai proiectului, cu respectarea prevederilor legale privind procedurile de achiziție;</w:t>
      </w:r>
    </w:p>
    <w:p w14:paraId="3907A0FC" w14:textId="77777777" w:rsidR="002B3F99" w:rsidRPr="00692FA1" w:rsidRDefault="002B3F99" w:rsidP="002B3F99">
      <w:pPr>
        <w:pStyle w:val="NormalWeb"/>
        <w:spacing w:before="0" w:beforeAutospacing="0" w:after="0" w:afterAutospacing="0"/>
        <w:ind w:left="709" w:hanging="426"/>
        <w:jc w:val="both"/>
      </w:pPr>
      <w:r w:rsidRPr="00692FA1">
        <w:t> </w:t>
      </w:r>
      <w:r w:rsidRPr="00692FA1">
        <w:t>i) 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p>
    <w:p w14:paraId="74B7A58E" w14:textId="77777777" w:rsidR="002B3F99" w:rsidRPr="00692FA1" w:rsidRDefault="002B3F99" w:rsidP="002B3F99">
      <w:pPr>
        <w:pStyle w:val="NormalWeb"/>
        <w:spacing w:before="0" w:beforeAutospacing="0" w:after="0" w:afterAutospacing="0"/>
        <w:ind w:left="709" w:hanging="426"/>
        <w:jc w:val="both"/>
      </w:pPr>
      <w:r w:rsidRPr="00692FA1">
        <w:t> </w:t>
      </w:r>
      <w:r w:rsidRPr="00692FA1">
        <w:t>j) modificări intervenite între subcategoriile și/sau între articolele de cheltuieli din cadrul aceleiași categorii de cheltuieli, fără modificarea bugetului aprobat pentru respectiva categorie de cheltuieli, cu respectarea condiţionalităţilor stabilite prin Ghidul solicitantului, în cazul proiectelor finanțate din Fondul social european Plus.</w:t>
      </w:r>
    </w:p>
    <w:p w14:paraId="445739C3" w14:textId="77777777" w:rsidR="002B3F99" w:rsidRPr="00692FA1" w:rsidRDefault="002B3F99" w:rsidP="002B3F99">
      <w:pPr>
        <w:pStyle w:val="NormalWeb"/>
        <w:spacing w:before="0" w:beforeAutospacing="0" w:after="0" w:afterAutospacing="0"/>
        <w:jc w:val="both"/>
      </w:pPr>
      <w:r w:rsidRPr="00692FA1">
        <w:t> </w:t>
      </w:r>
      <w:r w:rsidRPr="00692FA1">
        <w:t> </w:t>
      </w:r>
      <w:r w:rsidRPr="00692FA1">
        <w:t>(1</w:t>
      </w:r>
      <w:r>
        <w:t>6</w:t>
      </w:r>
      <w:r w:rsidRPr="00692FA1">
        <w:t>) Aprobarea sau respingerea notificării prevăzute la alin. (1</w:t>
      </w:r>
      <w:r>
        <w:t>5</w:t>
      </w:r>
      <w:r w:rsidRPr="00692FA1">
        <w:t>) se realizează de către AM/OI în termen de 10 zile lucrătoare de la înregistrarea acesteia, prin informare privind aprobarea/respingerea notificării, prin sistemul MySMIS2021. În interiorul acestui termen pot fi solicitate clarificări de AM/OI care suspendă termenul de aprobare sau de respingere a notificării, fără ca această perioadă de suspendare să depășească 5 zile lucrătoare.</w:t>
      </w:r>
    </w:p>
    <w:p w14:paraId="614FCD5F" w14:textId="77777777" w:rsidR="002B3F99" w:rsidRPr="00692FA1" w:rsidRDefault="002B3F99" w:rsidP="002B3F99">
      <w:pPr>
        <w:pStyle w:val="NormalWeb"/>
        <w:spacing w:before="0" w:beforeAutospacing="0" w:after="240" w:afterAutospacing="0"/>
        <w:jc w:val="both"/>
      </w:pPr>
      <w:r w:rsidRPr="00692FA1">
        <w:t> </w:t>
      </w:r>
      <w:r w:rsidRPr="00692FA1">
        <w:t> </w:t>
      </w:r>
      <w:r w:rsidRPr="00692FA1">
        <w:t>(1</w:t>
      </w:r>
      <w:r>
        <w:t>7</w:t>
      </w:r>
      <w:r w:rsidRPr="00692FA1">
        <w:t>) Notificarea prevăzută la alin. (1</w:t>
      </w:r>
      <w:r>
        <w:t>5</w:t>
      </w:r>
      <w:r w:rsidRPr="00692FA1">
        <w:t>) intră în vigoare și produce efecte de la data transmiterii de către AM/OI a unei informări privind aprobarea notificării, cu respectarea termenului specificat la alin. (1</w:t>
      </w:r>
      <w:r>
        <w:t>6</w:t>
      </w:r>
      <w:r w:rsidRPr="00692FA1">
        <w:t>). Contractul de finanțare nu se modifică în cazul respingerii notificării de către AM/OI. Respingerea notificării trebuie comunicată Beneficiarului, însoțită de motivele respingerii, în termenul prevăzut la alin. (1</w:t>
      </w:r>
      <w:r>
        <w:t>6</w:t>
      </w:r>
      <w:r w:rsidRPr="00692FA1">
        <w:t>).</w:t>
      </w:r>
    </w:p>
    <w:p w14:paraId="4D86A60E" w14:textId="77777777" w:rsidR="002B3F99" w:rsidRPr="00692FA1" w:rsidRDefault="002B3F99" w:rsidP="002B3F99">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11</w:t>
      </w:r>
    </w:p>
    <w:p w14:paraId="419D3A2F" w14:textId="77777777" w:rsidR="002B3F99" w:rsidRPr="00692FA1" w:rsidRDefault="002B3F99" w:rsidP="002B3F99">
      <w:pPr>
        <w:pStyle w:val="NormalWeb"/>
        <w:spacing w:before="0" w:beforeAutospacing="0" w:after="0" w:afterAutospacing="0"/>
        <w:jc w:val="both"/>
        <w:rPr>
          <w:b/>
          <w:bCs/>
        </w:rPr>
      </w:pPr>
      <w:r w:rsidRPr="00692FA1">
        <w:rPr>
          <w:b/>
          <w:bCs/>
        </w:rPr>
        <w:t> </w:t>
      </w:r>
      <w:r w:rsidRPr="00692FA1">
        <w:rPr>
          <w:b/>
          <w:bCs/>
        </w:rPr>
        <w:t> </w:t>
      </w:r>
      <w:r w:rsidRPr="00692FA1">
        <w:rPr>
          <w:b/>
          <w:bCs/>
        </w:rPr>
        <w:t>Conflictul de interese și incompatibilități</w:t>
      </w:r>
    </w:p>
    <w:p w14:paraId="47CDE169" w14:textId="77777777" w:rsidR="002B3F99" w:rsidRPr="00692FA1" w:rsidRDefault="002B3F99" w:rsidP="002B3F99">
      <w:pPr>
        <w:pStyle w:val="NormalWeb"/>
        <w:spacing w:before="0" w:beforeAutospacing="0" w:after="0" w:afterAutospacing="0"/>
        <w:jc w:val="both"/>
      </w:pPr>
      <w:r w:rsidRPr="00692FA1">
        <w:t> </w:t>
      </w:r>
      <w:r w:rsidRPr="00692FA1">
        <w:t> </w:t>
      </w:r>
      <w:r w:rsidRPr="00692FA1">
        <w:t>(1) Reprezintă conflict de interese sau incompatibilitate orice situație definită ca atare în legislația națională și europeană.</w:t>
      </w:r>
    </w:p>
    <w:p w14:paraId="404D45CC" w14:textId="77777777" w:rsidR="002B3F99" w:rsidRPr="00692FA1" w:rsidRDefault="002B3F99" w:rsidP="002B3F99">
      <w:pPr>
        <w:pStyle w:val="NormalWeb"/>
        <w:spacing w:before="0" w:beforeAutospacing="0" w:after="0" w:afterAutospacing="0"/>
        <w:jc w:val="both"/>
      </w:pPr>
      <w:r w:rsidRPr="00692FA1">
        <w:lastRenderedPageBreak/>
        <w:t> </w:t>
      </w:r>
      <w:r w:rsidRPr="00692FA1">
        <w:t> </w:t>
      </w:r>
      <w:r w:rsidRPr="00692FA1">
        <w:t xml:space="preserve">(2) </w:t>
      </w:r>
      <w:r>
        <w:t>P</w:t>
      </w:r>
      <w:r w:rsidRPr="00692FA1">
        <w:t>ărțile contractante se obligă să întreprindă toate diligențele necesare pentru a identifica și evita orice conflict de interese sau incompatibilitate definită de legislația europeană și națională în vigoare și să se informeze reciproc, cu celeritate și cu respectarea eventualelor termene prevăzute în contractul de finanțare, în legătură cu orice situație de conflict de interese sau incompatibilitate, potențială, actuală sau consumată.</w:t>
      </w:r>
    </w:p>
    <w:p w14:paraId="6F7B75FA" w14:textId="77777777" w:rsidR="002B3F99" w:rsidRPr="00692FA1" w:rsidRDefault="002B3F99" w:rsidP="002B3F99">
      <w:pPr>
        <w:pStyle w:val="NormalWeb"/>
        <w:spacing w:before="0" w:beforeAutospacing="0" w:after="0" w:afterAutospacing="0"/>
        <w:jc w:val="both"/>
      </w:pPr>
      <w:r w:rsidRPr="00692FA1">
        <w:t> </w:t>
      </w:r>
      <w:r w:rsidRPr="00692FA1">
        <w:t> </w:t>
      </w:r>
      <w:r w:rsidRPr="00692FA1">
        <w:t xml:space="preserve">(3) </w:t>
      </w:r>
      <w:r>
        <w:t>P</w:t>
      </w:r>
      <w:r w:rsidRPr="00692FA1">
        <w:t>ărțile se obligă să ia toate măsurile pentru respectarea regulilor pentru evitarea conflictului de interese, conform art. 61 din Regulamentul (UE) 2018/1.046 și capitolului 2 secțiunea 2 din Ordonanța de urgență a Guvernului nr. 66/2011, precum și în conformitate cu alte reglementări naționale și europene aplicabile.</w:t>
      </w:r>
    </w:p>
    <w:p w14:paraId="6E69F3F9" w14:textId="77777777" w:rsidR="002B3F99" w:rsidRPr="00692FA1" w:rsidRDefault="002B3F99" w:rsidP="002B3F99">
      <w:pPr>
        <w:pStyle w:val="NormalWeb"/>
        <w:spacing w:before="0" w:beforeAutospacing="0" w:after="0" w:afterAutospacing="0"/>
        <w:jc w:val="both"/>
      </w:pPr>
      <w:r w:rsidRPr="00692FA1">
        <w:t> </w:t>
      </w:r>
      <w:r w:rsidRPr="00692FA1">
        <w:t> </w:t>
      </w:r>
      <w:r w:rsidRPr="00692FA1">
        <w:t xml:space="preserve">(4) </w:t>
      </w:r>
      <w:r>
        <w:t>P</w:t>
      </w:r>
      <w:r w:rsidRPr="00692FA1">
        <w:t>ărțile din categoria subiecților de drept public au obligația de a urmări respectarea prevederilor Legii nr. 161/2003 privind unele măsuri pentru asigurarea transparenței în exercitarea demnităților publice, a funcțiilor publice și în mediul de afaceri, prevenirea și sancționarea corupției, în materia conflictului de interese și a incompatibilităților.</w:t>
      </w:r>
    </w:p>
    <w:p w14:paraId="71C196E8" w14:textId="77777777" w:rsidR="002B3F99" w:rsidRPr="00692FA1" w:rsidRDefault="002B3F99" w:rsidP="002B3F99">
      <w:pPr>
        <w:pStyle w:val="NormalWeb"/>
        <w:spacing w:before="0" w:beforeAutospacing="0" w:after="0" w:afterAutospacing="0"/>
        <w:jc w:val="both"/>
      </w:pPr>
      <w:r w:rsidRPr="00692FA1">
        <w:t> </w:t>
      </w:r>
      <w:r w:rsidRPr="00692FA1">
        <w:t> </w:t>
      </w:r>
      <w:r w:rsidRPr="00692FA1">
        <w:t>(5) Beneficiarii care au calitatea de autoritate/entitate contractantă au obligația de a respecta aplicarea prevederilor referitoare la conflictul de interese prevăzute de legislația în domeniul achizițiilor publice/achizițiilor sectoriale.</w:t>
      </w:r>
    </w:p>
    <w:p w14:paraId="2AC74170" w14:textId="77777777" w:rsidR="002B3F99" w:rsidRPr="00692FA1" w:rsidRDefault="002B3F99" w:rsidP="002B3F99">
      <w:pPr>
        <w:pStyle w:val="NormalWeb"/>
        <w:spacing w:before="0" w:beforeAutospacing="0" w:after="0" w:afterAutospacing="0"/>
        <w:jc w:val="both"/>
      </w:pPr>
      <w:r w:rsidRPr="00692FA1">
        <w:t> </w:t>
      </w:r>
      <w:r w:rsidRPr="00692FA1">
        <w:t> </w:t>
      </w:r>
      <w:r w:rsidRPr="00692FA1">
        <w:t>(6) Beneficiarii care nu au calitatea de autoritate/entitate contractantă au obligația de a respecta aplicarea prevederilor referitoare la conflictul de interese prevăzute la art. 14 și 15 din Ordonanța de urgență a Guvernului nr. 66/2011, precum și celelalte prevederi legale aplicabile.</w:t>
      </w:r>
    </w:p>
    <w:p w14:paraId="3926229B" w14:textId="77777777" w:rsidR="002B3F99" w:rsidRPr="00692FA1" w:rsidRDefault="002B3F99" w:rsidP="002B3F99">
      <w:pPr>
        <w:pStyle w:val="NormalWeb"/>
        <w:spacing w:before="0" w:beforeAutospacing="0" w:after="0" w:afterAutospacing="0"/>
        <w:jc w:val="both"/>
      </w:pPr>
      <w:r w:rsidRPr="00692FA1">
        <w:t> </w:t>
      </w:r>
      <w:r w:rsidRPr="00692FA1">
        <w:t> </w:t>
      </w:r>
      <w:r w:rsidRPr="00692FA1">
        <w:t xml:space="preserve">(7) </w:t>
      </w:r>
      <w:r>
        <w:t>P</w:t>
      </w:r>
      <w:r w:rsidRPr="00692FA1">
        <w:t>ărțile se obligă să întreprindă toate diligențele necesare pentru a evita orice incompatibilitate/conflict de interese care apare în decursul implementării și/sau duratei contractului de finanțare și să se informeze reciproc, în termen de maximum 5 zile lucrătoare de la luarea la cunoștință, în legătură cu orice situație care dă naștere sau este posibil să dea naștere unei astfel de situații.</w:t>
      </w:r>
    </w:p>
    <w:p w14:paraId="070A61A3" w14:textId="77777777" w:rsidR="002B3F99" w:rsidRPr="00692FA1" w:rsidRDefault="002B3F99" w:rsidP="002B3F99">
      <w:pPr>
        <w:pStyle w:val="NormalWeb"/>
        <w:spacing w:before="0" w:beforeAutospacing="0" w:after="0" w:afterAutospacing="0"/>
        <w:jc w:val="both"/>
      </w:pPr>
      <w:r w:rsidRPr="00692FA1">
        <w:t> </w:t>
      </w:r>
      <w:r w:rsidRPr="00692FA1">
        <w:t> </w:t>
      </w:r>
      <w:r w:rsidRPr="00692FA1">
        <w:t>(8) Dispozițiile menționate la alin. (1)-(7) se aplică partenerilor, subcontractorilor, furnizorilor și angajaților Beneficiarului, precum și angajaților AM/OI implicați în realizarea prevederilor prezentului contract de finanțare.</w:t>
      </w:r>
    </w:p>
    <w:p w14:paraId="34506F13" w14:textId="77777777" w:rsidR="002B3F99" w:rsidRPr="00692FA1" w:rsidRDefault="002B3F99" w:rsidP="002B3F99">
      <w:pPr>
        <w:pStyle w:val="NormalWeb"/>
        <w:spacing w:before="0" w:beforeAutospacing="0" w:after="240" w:afterAutospacing="0"/>
        <w:jc w:val="both"/>
      </w:pPr>
      <w:r w:rsidRPr="00692FA1">
        <w:t> </w:t>
      </w:r>
      <w:r w:rsidRPr="00692FA1">
        <w:t> </w:t>
      </w:r>
      <w:r w:rsidRPr="00692FA1">
        <w:t>(9) AM/OI își rezervă dreptul de a verifica orice situații care dau naștere sau este posibil să dea naștere unei situații de incompatibilitate/unui conflict de interese și de a lua măsurile necesare impuse de legislația aplicabilă, dacă este cazul.</w:t>
      </w:r>
    </w:p>
    <w:p w14:paraId="0CC202F9" w14:textId="77777777" w:rsidR="002B3F99" w:rsidRPr="00692FA1" w:rsidRDefault="002B3F99" w:rsidP="002B3F99">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12</w:t>
      </w:r>
    </w:p>
    <w:p w14:paraId="09F8C07C" w14:textId="77777777" w:rsidR="002B3F99" w:rsidRPr="00692FA1" w:rsidRDefault="002B3F99" w:rsidP="002B3F99">
      <w:pPr>
        <w:pStyle w:val="NormalWeb"/>
        <w:spacing w:before="0" w:beforeAutospacing="0" w:after="0" w:afterAutospacing="0"/>
        <w:jc w:val="both"/>
        <w:rPr>
          <w:b/>
          <w:bCs/>
        </w:rPr>
      </w:pPr>
      <w:r w:rsidRPr="00692FA1">
        <w:rPr>
          <w:b/>
          <w:bCs/>
        </w:rPr>
        <w:t> </w:t>
      </w:r>
      <w:r w:rsidRPr="00692FA1">
        <w:rPr>
          <w:b/>
          <w:bCs/>
        </w:rPr>
        <w:t> </w:t>
      </w:r>
      <w:r w:rsidRPr="00692FA1">
        <w:rPr>
          <w:b/>
          <w:bCs/>
        </w:rPr>
        <w:t>Nereguli</w:t>
      </w:r>
    </w:p>
    <w:p w14:paraId="26FD071A" w14:textId="77777777" w:rsidR="002B3F99" w:rsidRPr="00692FA1" w:rsidRDefault="002B3F99" w:rsidP="002B3F99">
      <w:pPr>
        <w:pStyle w:val="NormalWeb"/>
        <w:spacing w:before="0" w:beforeAutospacing="0" w:after="0" w:afterAutospacing="0"/>
        <w:jc w:val="both"/>
      </w:pPr>
      <w:r w:rsidRPr="00692FA1">
        <w:t> </w:t>
      </w:r>
      <w:r w:rsidRPr="00692FA1">
        <w:t> </w:t>
      </w:r>
      <w:r w:rsidRPr="00692FA1">
        <w:t xml:space="preserve">(1) </w:t>
      </w:r>
      <w:r>
        <w:t>P</w:t>
      </w:r>
      <w:r w:rsidRPr="00692FA1">
        <w:t>ărțile se obligă să ia toate măsurile pentru prevenirea</w:t>
      </w:r>
      <w:r>
        <w:t xml:space="preserve"> </w:t>
      </w:r>
      <w:r w:rsidRPr="00692FA1">
        <w:t>neregulilor în conformitate cu Ordonanța de urgență a Guvernului nr. 66/2011.</w:t>
      </w:r>
    </w:p>
    <w:p w14:paraId="540630CF" w14:textId="77777777" w:rsidR="002B3F99" w:rsidRPr="00692FA1" w:rsidRDefault="002B3F99" w:rsidP="002B3F99">
      <w:pPr>
        <w:pStyle w:val="NormalWeb"/>
        <w:spacing w:before="0" w:beforeAutospacing="0" w:after="0" w:afterAutospacing="0"/>
        <w:jc w:val="both"/>
      </w:pPr>
      <w:r w:rsidRPr="00692FA1">
        <w:t> </w:t>
      </w:r>
      <w:r w:rsidRPr="00692FA1">
        <w:t> </w:t>
      </w:r>
      <w:r w:rsidRPr="00692FA1">
        <w:t>(2) Dacă, în procesul de verificare a cererilor de rambursare/plată, AM/OI identifică abateri de la aplicarea prevederilor legislației naționale și europene în domeniul achizițiilor publice/achizițiilor sectoriale, respectiv a prevederilor legislației privind achizițiile efectuate de beneficiarii privați, înainte de efectuarea plății, AM/OI aplică măsurile prevăzute de Ordonanța de urgență a Guvernului nr. 66/2011.</w:t>
      </w:r>
    </w:p>
    <w:p w14:paraId="0C8B502A" w14:textId="77777777" w:rsidR="002B3F99" w:rsidRPr="00692FA1" w:rsidRDefault="002B3F99" w:rsidP="002B3F99">
      <w:pPr>
        <w:pStyle w:val="NormalWeb"/>
        <w:spacing w:before="0" w:beforeAutospacing="0" w:after="0" w:afterAutospacing="0"/>
        <w:jc w:val="both"/>
      </w:pPr>
      <w:r w:rsidRPr="00692FA1">
        <w:t> </w:t>
      </w:r>
      <w:r w:rsidRPr="00692FA1">
        <w:t> </w:t>
      </w:r>
      <w:r w:rsidRPr="00692FA1">
        <w:t>(3) Dacă în urma sesizării Parchetului European/DLAF/organelor de urmărire penală ca urmare a constatării unor indicii de fraudă, procurorul dispune trimiterea în judecată și sesizează instanța, până la rămânerea definitivă a hotărârii instanței de judecată, AM/OI suspendă autorizarea la plata/rambursarea sumelor solicitate de Beneficiar aferente contractelor economice/contractului de finanțare/componentei din cadrul contractului de finanțare, pentru care a fost formulată sesizarea.</w:t>
      </w:r>
    </w:p>
    <w:p w14:paraId="578F225D" w14:textId="77777777" w:rsidR="002B3F99" w:rsidRPr="00692FA1" w:rsidRDefault="002B3F99" w:rsidP="002B3F99">
      <w:pPr>
        <w:pStyle w:val="NormalWeb"/>
        <w:spacing w:before="0" w:beforeAutospacing="0" w:after="0" w:afterAutospacing="0"/>
        <w:jc w:val="both"/>
      </w:pPr>
      <w:r w:rsidRPr="00692FA1">
        <w:t> </w:t>
      </w:r>
      <w:r w:rsidRPr="00692FA1">
        <w:t> </w:t>
      </w:r>
      <w:r w:rsidRPr="00692FA1">
        <w:t>(4) În situația prevăzută la alin. (3), la solicitarea Beneficiarului, se poate aplica drept măsură subsecventă și suspendarea aplicării prevederilor contractului de finanțare în vederea prelungirii perioadei de implementare, fără ca aceasta să depășească data de 31 decembrie 2029.</w:t>
      </w:r>
    </w:p>
    <w:p w14:paraId="29263216" w14:textId="77777777" w:rsidR="002B3F99" w:rsidRPr="00692FA1" w:rsidRDefault="002B3F99" w:rsidP="002B3F99">
      <w:pPr>
        <w:pStyle w:val="NormalWeb"/>
        <w:spacing w:before="0" w:beforeAutospacing="0" w:after="240" w:afterAutospacing="0"/>
        <w:jc w:val="both"/>
      </w:pPr>
      <w:r w:rsidRPr="00692FA1">
        <w:t> </w:t>
      </w:r>
      <w:r w:rsidRPr="00692FA1">
        <w:t> </w:t>
      </w:r>
      <w:r w:rsidRPr="00692FA1">
        <w:t xml:space="preserve">(5) Pentru recuperarea sumelor virate în baza cererilor de plată, nejustificate prin cereri de rambursare sau a cheltuielilor constatate ca neeligibile, </w:t>
      </w:r>
      <w:r w:rsidRPr="00D32B85">
        <w:t>Beneficiarul/partenerii vor fi notificați de către AM/OI cu privire la obligația restituirii a</w:t>
      </w:r>
      <w:r w:rsidRPr="00692FA1">
        <w:t xml:space="preserve">cestora în termen de 5 zile de la primirea notificării. În </w:t>
      </w:r>
      <w:r w:rsidRPr="00692FA1">
        <w:lastRenderedPageBreak/>
        <w:t xml:space="preserve">situația nerestituirii respectivelor sume în termenul anterior menționat, recuperarea sumelor se realizează în conformitate cu prevederile Ordonanței de urgență a Guvernului nr. </w:t>
      </w:r>
      <w:r>
        <w:t>133</w:t>
      </w:r>
      <w:r w:rsidRPr="00692FA1">
        <w:t>/20</w:t>
      </w:r>
      <w:r>
        <w:t>21</w:t>
      </w:r>
      <w:r w:rsidRPr="00692FA1">
        <w:t>.</w:t>
      </w:r>
    </w:p>
    <w:p w14:paraId="395C49D6" w14:textId="77777777" w:rsidR="002B3F99" w:rsidRPr="00692FA1" w:rsidRDefault="002B3F99" w:rsidP="002B3F99">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13</w:t>
      </w:r>
    </w:p>
    <w:p w14:paraId="24897A66" w14:textId="77777777" w:rsidR="002B3F99" w:rsidRPr="00692FA1" w:rsidRDefault="002B3F99" w:rsidP="002B3F99">
      <w:pPr>
        <w:pStyle w:val="NormalWeb"/>
        <w:spacing w:before="0" w:beforeAutospacing="0" w:after="0" w:afterAutospacing="0"/>
        <w:jc w:val="both"/>
        <w:rPr>
          <w:b/>
          <w:bCs/>
        </w:rPr>
      </w:pPr>
      <w:r w:rsidRPr="00692FA1">
        <w:rPr>
          <w:b/>
          <w:bCs/>
        </w:rPr>
        <w:t> </w:t>
      </w:r>
      <w:r w:rsidRPr="00692FA1">
        <w:rPr>
          <w:b/>
          <w:bCs/>
        </w:rPr>
        <w:t> </w:t>
      </w:r>
      <w:r w:rsidRPr="00692FA1">
        <w:rPr>
          <w:b/>
          <w:bCs/>
        </w:rPr>
        <w:t>Monitorizare și raportare</w:t>
      </w:r>
    </w:p>
    <w:p w14:paraId="492964DC" w14:textId="77777777" w:rsidR="002B3F99" w:rsidRPr="00692FA1" w:rsidRDefault="002B3F99" w:rsidP="002B3F99">
      <w:pPr>
        <w:pStyle w:val="NormalWeb"/>
        <w:spacing w:before="0" w:beforeAutospacing="0" w:after="0" w:afterAutospacing="0"/>
        <w:jc w:val="both"/>
      </w:pPr>
      <w:r w:rsidRPr="00692FA1">
        <w:t> </w:t>
      </w:r>
      <w:r w:rsidRPr="00692FA1">
        <w:t> </w:t>
      </w:r>
      <w:r w:rsidRPr="00692FA1">
        <w:t>(1) Monitorizarea proiectului care face obiectul contractului de finanțare este realizată de către AM/OI în conformitate cu prevederile legale aplicabile și cu prevederile prezentului contract de finanțare.</w:t>
      </w:r>
    </w:p>
    <w:p w14:paraId="540F228A" w14:textId="77777777" w:rsidR="002B3F99" w:rsidRPr="00692FA1" w:rsidRDefault="002B3F99" w:rsidP="002B3F99">
      <w:pPr>
        <w:pStyle w:val="NormalWeb"/>
        <w:spacing w:before="0" w:beforeAutospacing="0" w:after="0" w:afterAutospacing="0"/>
        <w:jc w:val="both"/>
      </w:pPr>
      <w:r w:rsidRPr="00692FA1">
        <w:t> </w:t>
      </w:r>
      <w:r w:rsidRPr="00692FA1">
        <w:t> </w:t>
      </w:r>
      <w:r w:rsidRPr="00692FA1">
        <w:t>(2) AM/OI realizează monitorizarea proiectelor:</w:t>
      </w:r>
    </w:p>
    <w:p w14:paraId="63ACE112" w14:textId="77777777" w:rsidR="002B3F99" w:rsidRPr="00692FA1" w:rsidRDefault="002B3F99" w:rsidP="002B3F99">
      <w:pPr>
        <w:pStyle w:val="NormalWeb"/>
        <w:spacing w:before="0" w:beforeAutospacing="0" w:after="0" w:afterAutospacing="0"/>
        <w:ind w:left="709" w:hanging="709"/>
        <w:jc w:val="both"/>
      </w:pPr>
      <w:r w:rsidRPr="00692FA1">
        <w:t> </w:t>
      </w:r>
      <w:r w:rsidRPr="00692FA1">
        <w:t> </w:t>
      </w:r>
      <w:r w:rsidRPr="00692FA1">
        <w:t xml:space="preserve">a) prin urmărirea și validarea îndeplinirii indicatorilor de etapă din </w:t>
      </w:r>
      <w:r>
        <w:t>P</w:t>
      </w:r>
      <w:r w:rsidRPr="00692FA1">
        <w:t>lanul de monitorizare a proiectului, pe baza documentelor justificative transmise de Beneficiar și, după caz, a constatărilor din teren, cu ocazia vizitelor la fața locului efectuate;</w:t>
      </w:r>
    </w:p>
    <w:p w14:paraId="7A4360AD" w14:textId="77777777" w:rsidR="002B3F99" w:rsidRPr="00692FA1" w:rsidRDefault="002B3F99" w:rsidP="002B3F99">
      <w:pPr>
        <w:pStyle w:val="NormalWeb"/>
        <w:spacing w:before="0" w:beforeAutospacing="0" w:after="0" w:afterAutospacing="0"/>
        <w:ind w:left="709" w:hanging="709"/>
        <w:jc w:val="both"/>
      </w:pPr>
      <w:r w:rsidRPr="00692FA1">
        <w:t> </w:t>
      </w:r>
      <w:r w:rsidRPr="00692FA1">
        <w:t> </w:t>
      </w:r>
      <w:r w:rsidRPr="00692FA1">
        <w:t>b) prin verificarea rapoartelor de progres elaborate de Beneficiar, disponibile în MySMIS2021, și a documentelor justificative care însoțesc Raportul de progres, în scopul urmăririi progresului proiectelor și stadiului îndeplinirii indicatorilor de realizare și rezultat;</w:t>
      </w:r>
    </w:p>
    <w:p w14:paraId="05E0D7B2" w14:textId="77777777" w:rsidR="002B3F99" w:rsidRPr="00692FA1" w:rsidRDefault="002B3F99" w:rsidP="002B3F99">
      <w:pPr>
        <w:pStyle w:val="NormalWeb"/>
        <w:spacing w:before="0" w:beforeAutospacing="0" w:after="0" w:afterAutospacing="0"/>
        <w:ind w:left="709" w:hanging="709"/>
        <w:jc w:val="both"/>
      </w:pPr>
      <w:r w:rsidRPr="00692FA1">
        <w:t> </w:t>
      </w:r>
      <w:r w:rsidRPr="00692FA1">
        <w:t> </w:t>
      </w:r>
      <w:r w:rsidRPr="00692FA1">
        <w:t>c) prin vizite de monitorizare și vizite la fața locului, pentru a verifica progresul fizic al activităților și stadiul realizării indicatorilor, îndeplinirea indicatorilor de etapă;</w:t>
      </w:r>
    </w:p>
    <w:p w14:paraId="1DBF6B1C" w14:textId="77777777" w:rsidR="002B3F99" w:rsidRPr="00692FA1" w:rsidRDefault="002B3F99" w:rsidP="002B3F99">
      <w:pPr>
        <w:pStyle w:val="NormalWeb"/>
        <w:spacing w:before="0" w:beforeAutospacing="0" w:after="0" w:afterAutospacing="0"/>
        <w:ind w:left="709" w:hanging="709"/>
        <w:jc w:val="both"/>
      </w:pPr>
      <w:r w:rsidRPr="00692FA1">
        <w:t> </w:t>
      </w:r>
      <w:r w:rsidRPr="00692FA1">
        <w:t> </w:t>
      </w:r>
      <w:r w:rsidRPr="00692FA1">
        <w:t xml:space="preserve">d) prin vizite pe teren la </w:t>
      </w:r>
      <w:r>
        <w:t>B</w:t>
      </w:r>
      <w:r w:rsidRPr="00692FA1">
        <w:t>eneficiarii proiectelor, postimplementare, pe perioada în care Beneficiarul are obligația de a asigura sustenabilitatea/ durabilitatea proiectului, respectiv caracterul durabil al operațiunilor potrivit prevederilor art. 65 din Regulamentul (UE) 2021/1.060, după caz.</w:t>
      </w:r>
    </w:p>
    <w:p w14:paraId="537CC16D" w14:textId="77777777" w:rsidR="002B3F99" w:rsidRPr="00692FA1" w:rsidRDefault="002B3F99" w:rsidP="002B3F99">
      <w:pPr>
        <w:pStyle w:val="NormalWeb"/>
        <w:spacing w:before="0" w:beforeAutospacing="0" w:after="0" w:afterAutospacing="0"/>
        <w:jc w:val="both"/>
      </w:pPr>
      <w:r w:rsidRPr="00692FA1">
        <w:t> </w:t>
      </w:r>
      <w:r w:rsidRPr="00692FA1">
        <w:t> </w:t>
      </w:r>
      <w:r w:rsidRPr="00692FA1">
        <w:t xml:space="preserve">(3) Pentru a furniza informațiile necesare AM/OI pentru monitorizarea proiectului, Beneficiarul elaborează rapoarte de progres, cu o frecvență de .................... </w:t>
      </w:r>
      <w:r w:rsidRPr="004545D6">
        <w:rPr>
          <w:i/>
          <w:iCs/>
        </w:rPr>
        <w:t xml:space="preserve">(Se va indica de către fiecare AM/OI perioada de raportare aplicabilă fiecărui </w:t>
      </w:r>
      <w:r>
        <w:rPr>
          <w:i/>
          <w:iCs/>
        </w:rPr>
        <w:t>P</w:t>
      </w:r>
      <w:r w:rsidRPr="004545D6">
        <w:rPr>
          <w:i/>
          <w:iCs/>
        </w:rPr>
        <w:t>rogram/priorități/apel de proiecte)</w:t>
      </w:r>
      <w:r w:rsidRPr="00647FA5">
        <w:t xml:space="preserve"> </w:t>
      </w:r>
      <w:r w:rsidRPr="00692FA1">
        <w:t>în conformitate cu prevederile prezentului contract de finanțare</w:t>
      </w:r>
      <w:r w:rsidRPr="00FA32DB">
        <w:t>.</w:t>
      </w:r>
    </w:p>
    <w:p w14:paraId="74154B89" w14:textId="77777777" w:rsidR="002B3F99" w:rsidRPr="00692FA1" w:rsidRDefault="002B3F99" w:rsidP="002B3F99">
      <w:pPr>
        <w:pStyle w:val="NormalWeb"/>
        <w:spacing w:before="0" w:beforeAutospacing="0" w:after="0" w:afterAutospacing="0"/>
        <w:jc w:val="both"/>
      </w:pPr>
      <w:r w:rsidRPr="00692FA1">
        <w:t> </w:t>
      </w:r>
      <w:r w:rsidRPr="00692FA1">
        <w:t> </w:t>
      </w:r>
      <w:r w:rsidRPr="00692FA1">
        <w:t>(4) Raportul de progres se generează prin sistemul informatic MySMIS2021/SMIS2021+ de către Beneficiar și se transmite AM/OI în 30 de zile de la finalizarea perioadei de raportare.</w:t>
      </w:r>
    </w:p>
    <w:p w14:paraId="6FFFB7E9" w14:textId="77777777" w:rsidR="002B3F99" w:rsidRPr="00FA32DB" w:rsidRDefault="002B3F99" w:rsidP="002B3F99">
      <w:pPr>
        <w:pStyle w:val="NormalWeb"/>
        <w:spacing w:before="0" w:beforeAutospacing="0" w:after="0" w:afterAutospacing="0"/>
        <w:jc w:val="both"/>
      </w:pPr>
      <w:r w:rsidRPr="00692FA1">
        <w:t> </w:t>
      </w:r>
      <w:r w:rsidRPr="00692FA1">
        <w:t> </w:t>
      </w:r>
      <w:r w:rsidRPr="00692FA1">
        <w:t xml:space="preserve">(5) În cazul proiectelor de infrastructură și al proiectelor care presupun execuție de lucrări, </w:t>
      </w:r>
      <w:r>
        <w:t>R</w:t>
      </w:r>
      <w:r w:rsidRPr="00692FA1">
        <w:t xml:space="preserve">aportul de progres are ca surse de informații posibile: jurnalul de șantier, procesele-verbale de lucrări ascunse, fazele determinante ale proiectelor, fișele de pontaj, graficele de lucrări, </w:t>
      </w:r>
      <w:r w:rsidRPr="00FA32DB">
        <w:t>rapoartele de activitate și alte documente similare.</w:t>
      </w:r>
    </w:p>
    <w:p w14:paraId="403F4A46" w14:textId="77777777" w:rsidR="002B3F99" w:rsidRPr="00FA32DB" w:rsidRDefault="002B3F99" w:rsidP="002B3F99">
      <w:pPr>
        <w:pStyle w:val="NormalWeb"/>
        <w:spacing w:before="0" w:beforeAutospacing="0" w:after="0" w:afterAutospacing="0"/>
        <w:jc w:val="both"/>
      </w:pPr>
      <w:r w:rsidRPr="00FA32DB">
        <w:t> </w:t>
      </w:r>
      <w:r w:rsidRPr="00FA32DB">
        <w:t> </w:t>
      </w:r>
      <w:r w:rsidRPr="00FA32DB">
        <w:t>(6) În procesul de monitorizare a proiectelor, AM/OI va verifica și confirma îndeplinirea indicatorilor de etapă, în conformitate cu Planul de monitorizare a proiectului.</w:t>
      </w:r>
    </w:p>
    <w:p w14:paraId="5711372B" w14:textId="77777777" w:rsidR="002B3F99" w:rsidRPr="00FA32DB" w:rsidRDefault="002B3F99" w:rsidP="002B3F99">
      <w:pPr>
        <w:pStyle w:val="NormalWeb"/>
        <w:spacing w:before="0" w:beforeAutospacing="0" w:after="0" w:afterAutospacing="0"/>
        <w:jc w:val="both"/>
      </w:pPr>
      <w:r w:rsidRPr="00FA32DB">
        <w:t> </w:t>
      </w:r>
      <w:r w:rsidRPr="00FA32DB">
        <w:t> </w:t>
      </w:r>
      <w:r w:rsidRPr="00FA32DB">
        <w:t>(7) În procesul de monitorizare a proiectelor, AM/OI întreprinde măsuri de sprijinire a Beneficiarului pentru identificarea și stabilirea de posibile măsuri de remediere pentru buna implementare a contractului de finanțare, în condițiile prevăzute de legislația în vigoare.</w:t>
      </w:r>
    </w:p>
    <w:p w14:paraId="4A7E615C" w14:textId="77777777" w:rsidR="002B3F99" w:rsidRPr="00692FA1" w:rsidRDefault="002B3F99" w:rsidP="002B3F99">
      <w:pPr>
        <w:pStyle w:val="NormalWeb"/>
        <w:spacing w:before="0" w:beforeAutospacing="0" w:after="0" w:afterAutospacing="0"/>
        <w:jc w:val="both"/>
      </w:pPr>
      <w:r w:rsidRPr="00FA32DB">
        <w:t> </w:t>
      </w:r>
      <w:r w:rsidRPr="00FA32DB">
        <w:t> </w:t>
      </w:r>
      <w:r w:rsidRPr="00FA32DB">
        <w:t>(8) AM</w:t>
      </w:r>
      <w:r w:rsidRPr="00692FA1">
        <w:t xml:space="preserve">/OI poate să aplice una sau mai multe dintre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 ....................... </w:t>
      </w:r>
      <w:r w:rsidRPr="004545D6">
        <w:rPr>
          <w:i/>
          <w:iCs/>
        </w:rPr>
        <w:t>(Se va preciza de către fiecare AM/OI. Se va detalia în Condițiile specifice, după caz)</w:t>
      </w:r>
      <w:r w:rsidRPr="00193E36">
        <w:t>.</w:t>
      </w:r>
    </w:p>
    <w:p w14:paraId="6D69E01C" w14:textId="77777777" w:rsidR="002B3F99" w:rsidRPr="00692FA1" w:rsidRDefault="002B3F99" w:rsidP="002B3F99">
      <w:pPr>
        <w:pStyle w:val="NormalWeb"/>
        <w:spacing w:before="0" w:beforeAutospacing="0" w:after="0" w:afterAutospacing="0"/>
        <w:jc w:val="both"/>
      </w:pPr>
      <w:r w:rsidRPr="00692FA1">
        <w:t> </w:t>
      </w:r>
      <w:r w:rsidRPr="00692FA1">
        <w:t> </w:t>
      </w:r>
      <w:r w:rsidRPr="00692FA1">
        <w:t>(9) AM/OI elaborează Raportul de vizită care se generează prin sistemul informatic MySMIS2021 în termen de 10 zile lucrătoare de la data vizitei efectuate la fața locului. Raportul de vizită poate include acțiuni corective și recomandări adresate Beneficiarului, precum și termenele de realizare care sunt obligatoriu de respectat de către Beneficiar.</w:t>
      </w:r>
    </w:p>
    <w:p w14:paraId="11C77C46" w14:textId="77777777" w:rsidR="002B3F99" w:rsidRPr="00692FA1" w:rsidRDefault="002B3F99" w:rsidP="002B3F99">
      <w:pPr>
        <w:pStyle w:val="NormalWeb"/>
        <w:spacing w:before="0" w:beforeAutospacing="0" w:after="0" w:afterAutospacing="0"/>
        <w:jc w:val="both"/>
      </w:pPr>
      <w:r w:rsidRPr="00692FA1">
        <w:t> </w:t>
      </w:r>
      <w:r w:rsidRPr="00692FA1">
        <w:t> </w:t>
      </w:r>
      <w:r w:rsidRPr="00692FA1">
        <w:t>(10) În procesul de monitorizare a proiectelor, AM/OI va urmări implementarea recomandărilor și acțiunilor corective, pe baza rapoartelor prezentate de Beneficiar și/sau a vizitelor la fața locului, după caz.</w:t>
      </w:r>
    </w:p>
    <w:p w14:paraId="2CF744B3" w14:textId="77777777" w:rsidR="002B3F99" w:rsidRPr="00692FA1" w:rsidRDefault="002B3F99" w:rsidP="002B3F99">
      <w:pPr>
        <w:pStyle w:val="NormalWeb"/>
        <w:spacing w:before="0" w:beforeAutospacing="0" w:after="0" w:afterAutospacing="0"/>
        <w:jc w:val="both"/>
      </w:pPr>
      <w:r w:rsidRPr="00692FA1">
        <w:lastRenderedPageBreak/>
        <w:t> </w:t>
      </w:r>
      <w:r w:rsidRPr="00692FA1">
        <w:t> </w:t>
      </w:r>
      <w:r w:rsidRPr="00692FA1">
        <w:t xml:space="preserve">(11) Cu excepția primului indicator de etapă, în cazul neîndeplinirii celorlalți indicatori de etapă </w:t>
      </w:r>
      <w:r w:rsidRPr="00FA32DB">
        <w:t xml:space="preserve">la termenele prevăzute în </w:t>
      </w:r>
      <w:r>
        <w:t>P</w:t>
      </w:r>
      <w:r w:rsidRPr="00FA32DB">
        <w:t xml:space="preserve">lanul de monitorizare, actualizat prin actele adiționale aprobate, </w:t>
      </w:r>
      <w:r w:rsidRPr="00692FA1">
        <w:t xml:space="preserve">AM/OI are dreptul să aplice, în funcție de analiza obiectivă și riscurile identificate, următoarele </w:t>
      </w:r>
      <w:r w:rsidRPr="001A48F4">
        <w:t>măsuri</w:t>
      </w:r>
      <w:r w:rsidRPr="00692FA1">
        <w:rPr>
          <w:rStyle w:val="FootnoteReference"/>
          <w:rFonts w:ascii="Trebuchet MS" w:hAnsi="Trebuchet MS"/>
        </w:rPr>
        <w:footnoteReference w:id="3"/>
      </w:r>
      <w:r w:rsidRPr="00692FA1">
        <w:t>:</w:t>
      </w:r>
    </w:p>
    <w:p w14:paraId="25135481" w14:textId="77777777" w:rsidR="002B3F99" w:rsidRPr="00692FA1" w:rsidRDefault="002B3F99" w:rsidP="002B3F99">
      <w:pPr>
        <w:pStyle w:val="NormalWeb"/>
        <w:spacing w:before="0" w:beforeAutospacing="0" w:after="0" w:afterAutospacing="0"/>
        <w:ind w:left="709" w:hanging="283"/>
        <w:jc w:val="both"/>
      </w:pPr>
      <w:r w:rsidRPr="00692FA1">
        <w:t>a) întreruperea termenului de plată pentru cererile de plată/cererile de prefinanţare/cererile de rambursare până la îndeplinirea indicatorului de etapă, cu condiția ca îndeplinirea indicatorului să survină în perioada prevăzută la art. 74 alin. (1) lit. b din Regulamentul (UE) 2021/1.060;</w:t>
      </w:r>
    </w:p>
    <w:p w14:paraId="719DABA8" w14:textId="77777777" w:rsidR="002B3F99" w:rsidRPr="00692FA1" w:rsidRDefault="002B3F99" w:rsidP="002B3F99">
      <w:pPr>
        <w:pStyle w:val="NormalWeb"/>
        <w:spacing w:before="0" w:beforeAutospacing="0" w:after="0" w:afterAutospacing="0"/>
        <w:ind w:left="709" w:hanging="283"/>
        <w:jc w:val="both"/>
      </w:pPr>
      <w:r w:rsidRPr="00692FA1">
        <w:t>b) respingerea, în tot sau în parte, a cererii de plată/cererii de prefinanţare/cererii de rambursare, în condițiile art. 25 alin. (5) din Ordonanța de urgență a Guvernului nr. 133/2021, dacă nu au fost transmise dovezile privind îndeplinirea indicatorului de etapă în termenul specificat la lit. a);</w:t>
      </w:r>
    </w:p>
    <w:p w14:paraId="48CF4138" w14:textId="77777777" w:rsidR="002B3F99" w:rsidRPr="00692FA1" w:rsidRDefault="002B3F99" w:rsidP="002B3F99">
      <w:pPr>
        <w:pStyle w:val="NormalWeb"/>
        <w:spacing w:before="0" w:beforeAutospacing="0" w:after="0" w:afterAutospacing="0"/>
        <w:ind w:left="709" w:hanging="283"/>
        <w:jc w:val="both"/>
      </w:pPr>
      <w:r w:rsidRPr="00692FA1">
        <w:t>c) aplicarea unor penalități de întârziere, stabilite ca procent din valoarea cererii de plată/cererii de prefinanţare/cererii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w:t>
      </w:r>
    </w:p>
    <w:p w14:paraId="5205DE7B" w14:textId="77777777" w:rsidR="002B3F99" w:rsidRPr="00692FA1" w:rsidRDefault="002B3F99" w:rsidP="002B3F99">
      <w:pPr>
        <w:pStyle w:val="NormalWeb"/>
        <w:spacing w:before="0" w:beforeAutospacing="0" w:after="0" w:afterAutospacing="0"/>
        <w:ind w:left="709" w:hanging="283"/>
        <w:jc w:val="both"/>
      </w:pPr>
      <w:r w:rsidRPr="00692FA1">
        <w:t>d)</w:t>
      </w:r>
      <w:r>
        <w:t xml:space="preserve"> </w:t>
      </w:r>
      <w:r w:rsidRPr="00692FA1">
        <w:t>suspendarea implementării proiectului până la încetarea cauzelor obiective care afectează derularea activităților și atingerea indicatorilor de etapă;</w:t>
      </w:r>
    </w:p>
    <w:p w14:paraId="4634E60E" w14:textId="77777777" w:rsidR="002B3F99" w:rsidRPr="00692FA1" w:rsidRDefault="002B3F99" w:rsidP="002B3F99">
      <w:pPr>
        <w:pStyle w:val="NormalWeb"/>
        <w:spacing w:before="0" w:beforeAutospacing="0" w:after="0" w:afterAutospacing="0"/>
        <w:ind w:left="709" w:hanging="283"/>
        <w:jc w:val="both"/>
      </w:pPr>
      <w:r w:rsidRPr="00692FA1">
        <w:t xml:space="preserve">e) rezilierea contractului de finanțare de către AM/OI, în condițiile prevăzute la art. 37 și 38 din Ordonanța de urgență a </w:t>
      </w:r>
      <w:r w:rsidRPr="008133B7">
        <w:t>Guvernului nr. 133/2021;</w:t>
      </w:r>
    </w:p>
    <w:p w14:paraId="766A8AF6" w14:textId="77777777" w:rsidR="002B3F99" w:rsidRPr="00692FA1" w:rsidRDefault="002B3F99" w:rsidP="002B3F99">
      <w:pPr>
        <w:pStyle w:val="NormalWeb"/>
        <w:spacing w:before="0" w:beforeAutospacing="0" w:after="0" w:afterAutospacing="0"/>
        <w:ind w:left="709" w:hanging="283"/>
        <w:jc w:val="both"/>
      </w:pPr>
      <w:r w:rsidRPr="00692FA1">
        <w:t xml:space="preserve">f) alte măsuri specifice, în conformitate cu prevederile naționale și regulamentele europene aplicabile: ....................... </w:t>
      </w:r>
      <w:r w:rsidRPr="00294C09">
        <w:rPr>
          <w:i/>
          <w:iCs/>
        </w:rPr>
        <w:t>(Se va preciza de către fiecare AM/OI în Condițiile specifice, după caz)</w:t>
      </w:r>
      <w:r w:rsidRPr="00294C09">
        <w:t>.</w:t>
      </w:r>
    </w:p>
    <w:p w14:paraId="70620470" w14:textId="77777777" w:rsidR="002B3F99" w:rsidRPr="00692FA1" w:rsidRDefault="002B3F99" w:rsidP="002B3F99">
      <w:pPr>
        <w:pStyle w:val="NormalWeb"/>
        <w:spacing w:before="0" w:beforeAutospacing="0" w:after="0" w:afterAutospacing="0"/>
        <w:jc w:val="both"/>
      </w:pPr>
      <w:r w:rsidRPr="00692FA1">
        <w:t> </w:t>
      </w:r>
      <w:r w:rsidRPr="00692FA1">
        <w:t> </w:t>
      </w:r>
      <w:r w:rsidRPr="00692FA1">
        <w:t>(12) Măsurile corective specificate la alin. (11) și condițiile de aplicare a acestora sunt detaliate în Condițiile specifice ale contractului de finanțare.</w:t>
      </w:r>
    </w:p>
    <w:p w14:paraId="7B512D4D" w14:textId="77777777" w:rsidR="002B3F99" w:rsidRPr="00692FA1" w:rsidRDefault="002B3F99" w:rsidP="002B3F99">
      <w:pPr>
        <w:pStyle w:val="NormalWeb"/>
        <w:spacing w:before="0" w:beforeAutospacing="0" w:after="240" w:afterAutospacing="0"/>
        <w:jc w:val="both"/>
      </w:pPr>
      <w:r w:rsidRPr="00692FA1">
        <w:t> </w:t>
      </w:r>
      <w:r w:rsidRPr="00692FA1">
        <w:t> </w:t>
      </w:r>
      <w:r w:rsidRPr="00692FA1">
        <w:t>(13) 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de finanțare, AM/OI poate proceda la rezilierea contractului de finanțare potrivit prevederilor art. 37 și 38 din Ordonanța de urgență a Guvernului nr. 133/2021 și recuperarea sumelor deja plătite Beneficiarului.</w:t>
      </w:r>
    </w:p>
    <w:p w14:paraId="7443E379" w14:textId="77777777" w:rsidR="002B3F99" w:rsidRPr="00692FA1" w:rsidRDefault="002B3F99" w:rsidP="002B3F99">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14</w:t>
      </w:r>
    </w:p>
    <w:p w14:paraId="6B7A8693" w14:textId="77777777" w:rsidR="002B3F99" w:rsidRPr="00692FA1" w:rsidRDefault="002B3F99" w:rsidP="002B3F99">
      <w:pPr>
        <w:pStyle w:val="NormalWeb"/>
        <w:spacing w:before="0" w:beforeAutospacing="0" w:after="0" w:afterAutospacing="0"/>
        <w:jc w:val="both"/>
      </w:pPr>
      <w:r w:rsidRPr="00692FA1">
        <w:t> </w:t>
      </w:r>
      <w:r w:rsidRPr="00692FA1">
        <w:t> </w:t>
      </w:r>
      <w:r w:rsidRPr="00692FA1">
        <w:rPr>
          <w:b/>
          <w:bCs/>
        </w:rPr>
        <w:t>Forța majoră</w:t>
      </w:r>
    </w:p>
    <w:p w14:paraId="5689ABB7" w14:textId="77777777" w:rsidR="002B3F99" w:rsidRPr="00692FA1" w:rsidRDefault="002B3F99" w:rsidP="002B3F99">
      <w:pPr>
        <w:pStyle w:val="NormalWeb"/>
        <w:spacing w:before="0" w:beforeAutospacing="0" w:after="0" w:afterAutospacing="0"/>
        <w:jc w:val="both"/>
      </w:pPr>
      <w:r w:rsidRPr="00692FA1">
        <w:t> </w:t>
      </w:r>
      <w:r w:rsidRPr="00692FA1">
        <w:t> </w:t>
      </w:r>
      <w:r w:rsidRPr="00692FA1">
        <w:t>(1) Prin forță majoră se înțelege orice eveniment extern, imprevizibil, absolut invincibil și inevitabil, intervenit după data semnării contractului de finanțare, care împiedică executarea în tot sau în parte a contractului de finanțare și care exonerează de răspundere partea care o invocă. Forța majoră se constată de o autoritate competentă.</w:t>
      </w:r>
    </w:p>
    <w:p w14:paraId="7A8D5E20" w14:textId="77777777" w:rsidR="002B3F99" w:rsidRPr="00692FA1" w:rsidRDefault="002B3F99" w:rsidP="002B3F99">
      <w:pPr>
        <w:pStyle w:val="NormalWeb"/>
        <w:spacing w:before="0" w:beforeAutospacing="0" w:after="0" w:afterAutospacing="0"/>
        <w:jc w:val="both"/>
      </w:pPr>
      <w:r w:rsidRPr="00692FA1">
        <w:t> </w:t>
      </w:r>
      <w:r w:rsidRPr="00692FA1">
        <w:t> </w:t>
      </w:r>
      <w:r w:rsidRPr="00692FA1">
        <w:t>(2) Pot constitui cauze de forță majoră evenimente cum ar fi: crize medicale pandemice, calamitățile naturale (cutremure, inundații, alunecări de teren), război, revoluție, embargou, enumerarea nefiind exhaustivă. Nu este considerat eveniment de forță majoră un eveniment asemenea celor de mai sus, care însă, fără a crea o imposibilitate de executare, face doar extrem de costisitoare executarea obligațiilor uneia din părți.</w:t>
      </w:r>
    </w:p>
    <w:p w14:paraId="1C60D8E1" w14:textId="77777777" w:rsidR="002B3F99" w:rsidRPr="00692FA1" w:rsidRDefault="002B3F99" w:rsidP="002B3F99">
      <w:pPr>
        <w:pStyle w:val="NormalWeb"/>
        <w:spacing w:before="0" w:beforeAutospacing="0" w:after="0" w:afterAutospacing="0"/>
        <w:jc w:val="both"/>
      </w:pPr>
      <w:r w:rsidRPr="00692FA1">
        <w:t> </w:t>
      </w:r>
      <w:r w:rsidRPr="00692FA1">
        <w:t> </w:t>
      </w:r>
      <w:r w:rsidRPr="00692FA1">
        <w:t>(3) Partea care invocă forța majoră are obligația de a notifica celeilalte părți cazul de forță majoră în termen de 10 zile lucrătoare de la data apariției și de a dovedi existența situației de forță majoră în baza unui document eliberat sau emis de către autoritatea competentă, în termen de cel mult 15 zile lucrătoare de la data comunicării acestuia. De asemenea, are obligația de a comunica celeilalte părți, în scris, încetarea situației de forță majoră, în termen de 10 zile lucrătoare de la intervenirea încetării.</w:t>
      </w:r>
    </w:p>
    <w:p w14:paraId="4A6CEEE7" w14:textId="77777777" w:rsidR="002B3F99" w:rsidRPr="00692FA1" w:rsidRDefault="002B3F99" w:rsidP="002B3F99">
      <w:pPr>
        <w:pStyle w:val="NormalWeb"/>
        <w:spacing w:before="0" w:beforeAutospacing="0" w:after="0" w:afterAutospacing="0"/>
        <w:jc w:val="both"/>
      </w:pPr>
      <w:r w:rsidRPr="00692FA1">
        <w:lastRenderedPageBreak/>
        <w:t> </w:t>
      </w:r>
      <w:r w:rsidRPr="00692FA1">
        <w:t> </w:t>
      </w:r>
      <w:r w:rsidRPr="00692FA1">
        <w:t xml:space="preserve">(4) </w:t>
      </w:r>
      <w:r>
        <w:t>P</w:t>
      </w:r>
      <w:r w:rsidRPr="00692FA1">
        <w:t>ărțile au obligația de a lua orice măsuri care le stau la dispoziție în vederea limitării consecințelor cazului de forță majoră.</w:t>
      </w:r>
    </w:p>
    <w:p w14:paraId="5015F27A" w14:textId="77777777" w:rsidR="002B3F99" w:rsidRPr="00692FA1" w:rsidRDefault="002B3F99" w:rsidP="002B3F99">
      <w:pPr>
        <w:pStyle w:val="NormalWeb"/>
        <w:spacing w:before="0" w:beforeAutospacing="0" w:after="0" w:afterAutospacing="0"/>
        <w:jc w:val="both"/>
      </w:pPr>
      <w:r w:rsidRPr="00692FA1">
        <w:t> </w:t>
      </w:r>
      <w:r w:rsidRPr="00692FA1">
        <w:t> </w:t>
      </w:r>
      <w:r w:rsidRPr="00692FA1">
        <w:t>(5) Dacă partea care invocă forța majoră nu procedează la notificarea începerii și încetării cazului de forță majoră, în condițiile și termenele prevăzute, va suporta toate daunele provocate celeilalte părți prin lipsa notificării.</w:t>
      </w:r>
    </w:p>
    <w:p w14:paraId="750414FF" w14:textId="77777777" w:rsidR="002B3F99" w:rsidRPr="00692FA1" w:rsidRDefault="002B3F99" w:rsidP="002B3F99">
      <w:pPr>
        <w:pStyle w:val="NormalWeb"/>
        <w:spacing w:before="0" w:beforeAutospacing="0" w:after="0" w:afterAutospacing="0"/>
        <w:jc w:val="both"/>
      </w:pPr>
      <w:r w:rsidRPr="00692FA1">
        <w:t> </w:t>
      </w:r>
      <w:r w:rsidRPr="00692FA1">
        <w:t> </w:t>
      </w:r>
      <w:r w:rsidRPr="00692FA1">
        <w:t>(6) Executarea contractului de finanțare va fi suspendată prin decizia AM/OI de la data apariției cazului de forță majoră pe perioada de acțiune a acesteia, fără a prejudicia drepturile ce se cuvin părților anterior apariției cazului de forță majoră.</w:t>
      </w:r>
    </w:p>
    <w:p w14:paraId="38A6834F" w14:textId="77777777" w:rsidR="002B3F99" w:rsidRPr="00692FA1" w:rsidRDefault="002B3F99" w:rsidP="002B3F99">
      <w:pPr>
        <w:pStyle w:val="NormalWeb"/>
        <w:spacing w:before="0" w:beforeAutospacing="0" w:after="240" w:afterAutospacing="0"/>
        <w:jc w:val="both"/>
      </w:pPr>
      <w:r w:rsidRPr="00692FA1">
        <w:t> </w:t>
      </w:r>
      <w:r w:rsidRPr="00692FA1">
        <w:t> </w:t>
      </w:r>
      <w:r w:rsidRPr="00692FA1">
        <w:t>(7) În cazul în care executarea contractului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 de finanțare, pentru a conveni asupra modului de continuare, modificare sau încetare a contractului de finanțare. Dacă o înțelegere a părților asupra modului de continuare, modificare sau încetare a contractului de finanțare nu se materializează, oricare dintre părți poate să îi notifice celeilalte părți rezoluțiunea contractului, în mod unilateral, fără alte formalități și fără dreptul de a solicita despăgubiri din acest motiv.</w:t>
      </w:r>
    </w:p>
    <w:p w14:paraId="67082D29" w14:textId="77777777" w:rsidR="002B3F99" w:rsidRPr="00692FA1" w:rsidRDefault="002B3F99" w:rsidP="002B3F99">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15</w:t>
      </w:r>
    </w:p>
    <w:p w14:paraId="3FB97854" w14:textId="77777777" w:rsidR="002B3F99" w:rsidRPr="00692FA1" w:rsidRDefault="002B3F99" w:rsidP="002B3F99">
      <w:pPr>
        <w:pStyle w:val="NormalWeb"/>
        <w:spacing w:before="0" w:beforeAutospacing="0" w:after="0" w:afterAutospacing="0"/>
        <w:jc w:val="both"/>
      </w:pPr>
      <w:r w:rsidRPr="00692FA1">
        <w:t> </w:t>
      </w:r>
      <w:r w:rsidRPr="00692FA1">
        <w:t> </w:t>
      </w:r>
      <w:r w:rsidRPr="00692FA1">
        <w:rPr>
          <w:b/>
          <w:bCs/>
        </w:rPr>
        <w:t>Încetarea contractului de finanțare și recuperarea sumelor plătite necuvenit ca urmare a unor nereguli</w:t>
      </w:r>
    </w:p>
    <w:p w14:paraId="494A00B6" w14:textId="77777777" w:rsidR="002B3F99" w:rsidRPr="00692FA1" w:rsidRDefault="002B3F99" w:rsidP="002B3F99">
      <w:pPr>
        <w:pStyle w:val="NormalWeb"/>
        <w:spacing w:before="0" w:beforeAutospacing="0" w:after="0" w:afterAutospacing="0"/>
        <w:jc w:val="both"/>
      </w:pPr>
      <w:r w:rsidRPr="00692FA1">
        <w:t> </w:t>
      </w:r>
      <w:r w:rsidRPr="00692FA1">
        <w:t> </w:t>
      </w:r>
      <w:r w:rsidRPr="00692FA1">
        <w:t>(1) Oricare dintre părți poate decide rezilierea prezentului contract de finanțare, fără îndeplinirea altor formalități, în cazul neîndeplinirii culpabile de către cealaltă parte a obligațiilor care îi revin în baza prezentului contract de finanțare.</w:t>
      </w:r>
    </w:p>
    <w:p w14:paraId="370A29EC" w14:textId="77777777" w:rsidR="002B3F99" w:rsidRPr="00692FA1" w:rsidRDefault="002B3F99" w:rsidP="002B3F99">
      <w:pPr>
        <w:pStyle w:val="NormalWeb"/>
        <w:spacing w:before="0" w:beforeAutospacing="0" w:after="0" w:afterAutospacing="0"/>
        <w:jc w:val="both"/>
      </w:pPr>
      <w:r w:rsidRPr="00692FA1">
        <w:t> </w:t>
      </w:r>
      <w:r w:rsidRPr="00692FA1">
        <w:t> </w:t>
      </w:r>
      <w:r w:rsidRPr="00692FA1">
        <w:t>(2) AM/OI poate decide rezilierea prezentului contract de finanțare printr-o notificare scrisă adresată Beneficiarului, fără intervenția instanței sau a oricăror alte formalități, cu recuperarea integrală a sumelor plătite, precum și a dobânzilor și penalităților aferente potrivit dispozițiilor legale aplicabile, în următoarele cazuri:</w:t>
      </w:r>
    </w:p>
    <w:p w14:paraId="1BF71A7A" w14:textId="77777777" w:rsidR="002B3F99" w:rsidRPr="00692FA1" w:rsidRDefault="002B3F99" w:rsidP="002B3F99">
      <w:pPr>
        <w:pStyle w:val="NormalWeb"/>
        <w:spacing w:before="0" w:beforeAutospacing="0" w:after="0" w:afterAutospacing="0"/>
        <w:ind w:left="567" w:hanging="283"/>
        <w:jc w:val="both"/>
      </w:pPr>
      <w:r w:rsidRPr="00692FA1">
        <w:t>a) în situația în care Beneficiarul nu a început executarea contractului potrivit art. 7 alin. (2) din prezentul contract de finanțare;</w:t>
      </w:r>
    </w:p>
    <w:p w14:paraId="71BF88B1" w14:textId="77777777" w:rsidR="002B3F99" w:rsidRPr="00692FA1" w:rsidRDefault="002B3F99" w:rsidP="002B3F99">
      <w:pPr>
        <w:pStyle w:val="NormalWeb"/>
        <w:spacing w:before="0" w:beforeAutospacing="0" w:after="0" w:afterAutospacing="0"/>
        <w:ind w:left="567" w:hanging="283"/>
        <w:jc w:val="both"/>
      </w:pPr>
      <w:r w:rsidRPr="00692FA1">
        <w:t>b) în situația în care AM/OI constată că cele declarate pe propria răspundere de Beneficiar nu corespund realității sau documentele/autorizațiile/avizele depuse în vederea obținerii finanțării nerambursabile sunt false/incomplete/expirate</w:t>
      </w:r>
      <w:r>
        <w:t>/</w:t>
      </w:r>
      <w:r w:rsidRPr="00692FA1">
        <w:t>inexacte/nu corespund realității;</w:t>
      </w:r>
    </w:p>
    <w:p w14:paraId="5BEBEE5A" w14:textId="77777777" w:rsidR="002B3F99" w:rsidRPr="00692FA1" w:rsidRDefault="002B3F99" w:rsidP="002B3F99">
      <w:pPr>
        <w:pStyle w:val="NormalWeb"/>
        <w:spacing w:before="0" w:beforeAutospacing="0" w:after="0" w:afterAutospacing="0"/>
        <w:ind w:left="567" w:hanging="283"/>
        <w:jc w:val="both"/>
      </w:pPr>
      <w:r w:rsidRPr="00692FA1">
        <w:t>c) dacă Beneficiarul încalcă prevederile art. 9 alin. (2) din prezentul contract de finanțare;</w:t>
      </w:r>
    </w:p>
    <w:p w14:paraId="0523DCDF" w14:textId="77777777" w:rsidR="002B3F99" w:rsidRPr="00692FA1" w:rsidRDefault="002B3F99" w:rsidP="002B3F99">
      <w:pPr>
        <w:pStyle w:val="NormalWeb"/>
        <w:spacing w:before="0" w:beforeAutospacing="0" w:after="0" w:afterAutospacing="0"/>
        <w:ind w:left="567" w:hanging="283"/>
        <w:jc w:val="both"/>
      </w:pPr>
      <w:r w:rsidRPr="00692FA1">
        <w:t>d) dacă se constată faptul că proiectul face obiectul unei alte finanțări din fonduri publice naționale sau europene sau faptul că a mai beneficiat de finanțare din alte programe naționale sau europene, pentru aceleași costuri</w:t>
      </w:r>
      <w:r>
        <w:t>/activități</w:t>
      </w:r>
      <w:r w:rsidRPr="00692FA1">
        <w:t xml:space="preserve"> în ultimii 3/5 ani, după caz;</w:t>
      </w:r>
    </w:p>
    <w:p w14:paraId="4BDD193F" w14:textId="77777777" w:rsidR="002B3F99" w:rsidRPr="00692FA1" w:rsidRDefault="002B3F99" w:rsidP="002B3F99">
      <w:pPr>
        <w:pStyle w:val="NormalWeb"/>
        <w:spacing w:before="0" w:beforeAutospacing="0" w:after="0" w:afterAutospacing="0"/>
        <w:ind w:left="567" w:hanging="283"/>
        <w:jc w:val="both"/>
      </w:pPr>
      <w:r w:rsidRPr="00692FA1">
        <w:t>e) în cazul neîndeplinirii indicatorilor de etapă în condițiile prevăzute la art. 13 alin. (11) lit. e) și alin. (13) din prezentul contract de finanțare;</w:t>
      </w:r>
    </w:p>
    <w:p w14:paraId="7C1E759A" w14:textId="77777777" w:rsidR="002B3F99" w:rsidRPr="00692FA1" w:rsidRDefault="002B3F99" w:rsidP="002B3F99">
      <w:pPr>
        <w:pStyle w:val="NormalWeb"/>
        <w:spacing w:before="0" w:beforeAutospacing="0" w:after="0" w:afterAutospacing="0"/>
        <w:ind w:left="567" w:hanging="283"/>
        <w:jc w:val="both"/>
      </w:pPr>
      <w:r w:rsidRPr="00692FA1">
        <w:t>f) Beneficiarul nu pune în aplicare recomandările/acțiunile corective prevăzute în rapoartele de vizită la fața locului și/sau rapoartele și recomandările Autorității de Audit, Curții de Conturi, Comisiei Europene/auditului Comisiei Europene sau ale Curții Europene de Conturi în termenele și condițiile prevăzute în acestea;</w:t>
      </w:r>
    </w:p>
    <w:p w14:paraId="37928E7B" w14:textId="77777777" w:rsidR="002B3F99" w:rsidRPr="00193E36" w:rsidRDefault="002B3F99" w:rsidP="002B3F99">
      <w:pPr>
        <w:pStyle w:val="NormalWeb"/>
        <w:shd w:val="clear" w:color="auto" w:fill="EEECE1" w:themeFill="background2"/>
        <w:spacing w:before="0" w:beforeAutospacing="0" w:after="0" w:afterAutospacing="0"/>
        <w:jc w:val="both"/>
        <w:rPr>
          <w:i/>
          <w:iCs/>
        </w:rPr>
      </w:pPr>
      <w:r w:rsidRPr="00193E36">
        <w:rPr>
          <w:i/>
          <w:iCs/>
        </w:rPr>
        <w:t>Pentru proiectele de investiții publice pentru care este necesară obținerea autorizației de construire, dacă utilizarea clauzei rezolutorii este aplicabilă apelului de proiecte în cauză</w:t>
      </w:r>
    </w:p>
    <w:p w14:paraId="0C70D024" w14:textId="77777777" w:rsidR="002B3F99" w:rsidRDefault="002B3F99" w:rsidP="002B3F99">
      <w:pPr>
        <w:pStyle w:val="NormalWeb"/>
        <w:spacing w:before="0" w:beforeAutospacing="0" w:after="0" w:afterAutospacing="0"/>
        <w:ind w:left="567" w:hanging="283"/>
        <w:jc w:val="both"/>
      </w:pPr>
      <w:r>
        <w:t>g</w:t>
      </w:r>
      <w:r w:rsidRPr="00692FA1">
        <w:t xml:space="preserve">) în condițiile clauzei rezolutorii prevăzute la art. 6 alin. (11) din Ordonanța de urgență a Guvernului nr. 23/2023, dacă este cazul </w:t>
      </w:r>
      <w:r w:rsidRPr="00193E36">
        <w:t>(</w:t>
      </w:r>
      <w:r w:rsidRPr="00193E36">
        <w:rPr>
          <w:i/>
          <w:iCs/>
        </w:rPr>
        <w:t>Se va introduce de către AM/OI doar dacă AM/OI a prevăzut în Ghid clauza rezolutorie</w:t>
      </w:r>
      <w:r w:rsidRPr="00193E36">
        <w:t>)</w:t>
      </w:r>
      <w:r w:rsidRPr="00692FA1">
        <w:t>;</w:t>
      </w:r>
    </w:p>
    <w:p w14:paraId="5DE6C713" w14:textId="77777777" w:rsidR="002B3F99" w:rsidRDefault="002B3F99" w:rsidP="002B3F99">
      <w:pPr>
        <w:pStyle w:val="NormalWeb"/>
        <w:spacing w:before="0" w:beforeAutospacing="0" w:after="0" w:afterAutospacing="0"/>
        <w:ind w:left="567" w:hanging="283"/>
        <w:jc w:val="both"/>
      </w:pPr>
      <w:r>
        <w:t>h</w:t>
      </w:r>
      <w:r w:rsidRPr="00692FA1">
        <w:t>) Beneficiar</w:t>
      </w:r>
      <w:r w:rsidRPr="00C51173">
        <w:t xml:space="preserve">ul nu furnizează corect și complet informațiile solicitate conform art. 7 alin. </w:t>
      </w:r>
      <w:r w:rsidRPr="00CD0660">
        <w:t>(36)</w:t>
      </w:r>
      <w:r w:rsidRPr="00C51173">
        <w:t xml:space="preserve"> din</w:t>
      </w:r>
      <w:r w:rsidRPr="00692FA1">
        <w:t xml:space="preserve"> prezentul contract de finanțare ori dacă informațiile transmise se constată a fi unele false;</w:t>
      </w:r>
    </w:p>
    <w:p w14:paraId="79701D48" w14:textId="77777777" w:rsidR="002B3F99" w:rsidRPr="00692FA1" w:rsidRDefault="002B3F99" w:rsidP="002B3F99">
      <w:pPr>
        <w:pStyle w:val="NormalWeb"/>
        <w:spacing w:before="0" w:beforeAutospacing="0" w:after="0" w:afterAutospacing="0"/>
        <w:jc w:val="both"/>
      </w:pPr>
      <w:r w:rsidRPr="00692FA1">
        <w:t> </w:t>
      </w:r>
      <w:r w:rsidRPr="00692FA1">
        <w:t> </w:t>
      </w:r>
      <w:r w:rsidRPr="00692FA1">
        <w:t>(3) Decizia de reziliere a contractului de finanțare emisă de AM/OI prin care se individualizează sumele de restituit exprimate în moneda națională constituie titlu de creanță în condițiile legii.</w:t>
      </w:r>
    </w:p>
    <w:p w14:paraId="5D205D3F" w14:textId="77777777" w:rsidR="002B3F99" w:rsidRPr="00692FA1" w:rsidRDefault="002B3F99" w:rsidP="002B3F99">
      <w:pPr>
        <w:pStyle w:val="NormalWeb"/>
        <w:spacing w:before="0" w:beforeAutospacing="0" w:after="0" w:afterAutospacing="0"/>
        <w:jc w:val="both"/>
      </w:pPr>
      <w:r w:rsidRPr="00692FA1">
        <w:lastRenderedPageBreak/>
        <w:t> </w:t>
      </w:r>
      <w:r w:rsidRPr="00692FA1">
        <w:t> </w:t>
      </w:r>
      <w:r w:rsidRPr="00692FA1">
        <w:t>(4) Contractul de finanțare poate înceta prin acordul părților, cu condiția restituirii finanțării acordate.</w:t>
      </w:r>
    </w:p>
    <w:p w14:paraId="3DA63119" w14:textId="77777777" w:rsidR="002B3F99" w:rsidRPr="00692FA1" w:rsidRDefault="002B3F99" w:rsidP="002B3F99">
      <w:pPr>
        <w:pStyle w:val="NormalWeb"/>
        <w:spacing w:before="0" w:beforeAutospacing="0" w:after="240" w:afterAutospacing="0"/>
        <w:jc w:val="both"/>
      </w:pPr>
      <w:r w:rsidRPr="00692FA1">
        <w:t> </w:t>
      </w:r>
      <w:r w:rsidRPr="00692FA1">
        <w:t> </w:t>
      </w:r>
      <w:r w:rsidRPr="00692FA1">
        <w:t>(5) Beneficiarul, de comun acord cu partenerii, poate solicita încetarea contractului de finanțare prin acordul părților, când niciuna dintre părți nu a început executarea obligațiilor asumate prin contractul de finanțare.</w:t>
      </w:r>
    </w:p>
    <w:p w14:paraId="2BB6658C" w14:textId="77777777" w:rsidR="002B3F99" w:rsidRPr="00692FA1" w:rsidRDefault="002B3F99" w:rsidP="002B3F99">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16</w:t>
      </w:r>
    </w:p>
    <w:p w14:paraId="0F62810E" w14:textId="77777777" w:rsidR="002B3F99" w:rsidRPr="00692FA1" w:rsidRDefault="002B3F99" w:rsidP="002B3F99">
      <w:pPr>
        <w:pStyle w:val="NormalWeb"/>
        <w:spacing w:before="0" w:beforeAutospacing="0" w:after="0" w:afterAutospacing="0"/>
        <w:jc w:val="both"/>
        <w:rPr>
          <w:b/>
          <w:bCs/>
        </w:rPr>
      </w:pPr>
      <w:r w:rsidRPr="00692FA1">
        <w:rPr>
          <w:b/>
          <w:bCs/>
        </w:rPr>
        <w:t> </w:t>
      </w:r>
      <w:r w:rsidRPr="00692FA1">
        <w:rPr>
          <w:b/>
          <w:bCs/>
        </w:rPr>
        <w:t> </w:t>
      </w:r>
      <w:r w:rsidRPr="00692FA1">
        <w:rPr>
          <w:b/>
          <w:bCs/>
        </w:rPr>
        <w:t>Soluționarea litigiilor</w:t>
      </w:r>
    </w:p>
    <w:p w14:paraId="50FDBDB7" w14:textId="77777777" w:rsidR="002B3F99" w:rsidRPr="00692FA1" w:rsidRDefault="002B3F99" w:rsidP="002B3F99">
      <w:pPr>
        <w:pStyle w:val="NormalWeb"/>
        <w:spacing w:before="0" w:beforeAutospacing="0" w:after="0" w:afterAutospacing="0"/>
        <w:jc w:val="both"/>
      </w:pPr>
      <w:r w:rsidRPr="00692FA1">
        <w:t> </w:t>
      </w:r>
      <w:r w:rsidRPr="00692FA1">
        <w:t> </w:t>
      </w:r>
      <w:r w:rsidRPr="00692FA1">
        <w:t xml:space="preserve">(1) </w:t>
      </w:r>
      <w:r>
        <w:t>P</w:t>
      </w:r>
      <w:r w:rsidRPr="00692FA1">
        <w:t>ărțile vor depune toate eforturile pentru a rezolva pe cale amiabilă orice neînțelegere sau dispută care poate apărea între ele în cadrul sau în legătură cu îndeplinirea contractului de finanțare.</w:t>
      </w:r>
    </w:p>
    <w:p w14:paraId="31640832" w14:textId="77777777" w:rsidR="002B3F99" w:rsidRPr="00692FA1" w:rsidRDefault="002B3F99" w:rsidP="002B3F99">
      <w:pPr>
        <w:pStyle w:val="NormalWeb"/>
        <w:spacing w:before="0" w:beforeAutospacing="0" w:after="240" w:afterAutospacing="0"/>
        <w:jc w:val="both"/>
      </w:pPr>
      <w:r w:rsidRPr="00692FA1">
        <w:t> </w:t>
      </w:r>
      <w:r w:rsidRPr="00692FA1">
        <w:t> </w:t>
      </w:r>
      <w:r w:rsidRPr="00692FA1">
        <w:t>(2) În cazul în care divergențele contractuale nu se soluționează pe cale amiabilă, litigiul va fi soluționat de către instanțele de judecată competente din România, în condițiile prevăzute de Legea contenciosului administrativ nr. 554/2004.</w:t>
      </w:r>
    </w:p>
    <w:p w14:paraId="659B4386" w14:textId="77777777" w:rsidR="002B3F99" w:rsidRPr="00692FA1" w:rsidRDefault="002B3F99" w:rsidP="002B3F99">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17</w:t>
      </w:r>
    </w:p>
    <w:p w14:paraId="107A51F6" w14:textId="77777777" w:rsidR="002B3F99" w:rsidRPr="00692FA1" w:rsidRDefault="002B3F99" w:rsidP="002B3F99">
      <w:pPr>
        <w:pStyle w:val="NormalWeb"/>
        <w:spacing w:before="0" w:beforeAutospacing="0" w:after="0" w:afterAutospacing="0"/>
        <w:jc w:val="both"/>
        <w:rPr>
          <w:b/>
          <w:bCs/>
        </w:rPr>
      </w:pPr>
      <w:r w:rsidRPr="00692FA1">
        <w:rPr>
          <w:b/>
          <w:bCs/>
        </w:rPr>
        <w:t> </w:t>
      </w:r>
      <w:r w:rsidRPr="00692FA1">
        <w:rPr>
          <w:b/>
          <w:bCs/>
        </w:rPr>
        <w:t> </w:t>
      </w:r>
      <w:r w:rsidRPr="00692FA1">
        <w:rPr>
          <w:b/>
          <w:bCs/>
        </w:rPr>
        <w:t>Transparență</w:t>
      </w:r>
    </w:p>
    <w:p w14:paraId="3FA6FB85" w14:textId="77777777" w:rsidR="002B3F99" w:rsidRPr="00692FA1" w:rsidRDefault="002B3F99" w:rsidP="002B3F99">
      <w:pPr>
        <w:pStyle w:val="NormalWeb"/>
        <w:spacing w:before="0" w:beforeAutospacing="0" w:after="0" w:afterAutospacing="0"/>
        <w:jc w:val="both"/>
      </w:pPr>
      <w:r w:rsidRPr="00692FA1">
        <w:t> </w:t>
      </w:r>
      <w:r w:rsidRPr="00692FA1">
        <w:t> </w:t>
      </w:r>
      <w:r w:rsidRPr="00692FA1">
        <w:t>(1) Contractul de finanțare, inclusiv anexele sale, precum și informațiile și documentele vizând executarea acestora constituie informații de interes public în condițiile prevederilor Legii nr. 544/2001 privind liberul acces la informațiile de interes public, cu respectarea excepțiilor prevăzute de aceasta și a celor stabilite prin prezentul contract de finanțare.</w:t>
      </w:r>
    </w:p>
    <w:p w14:paraId="040BFD27" w14:textId="77777777" w:rsidR="002B3F99" w:rsidRPr="00692FA1" w:rsidRDefault="002B3F99" w:rsidP="002B3F99">
      <w:pPr>
        <w:pStyle w:val="NormalWeb"/>
        <w:spacing w:before="0" w:beforeAutospacing="0" w:after="0" w:afterAutospacing="0"/>
        <w:jc w:val="both"/>
      </w:pPr>
      <w:r w:rsidRPr="00692FA1">
        <w:t> </w:t>
      </w:r>
      <w:r w:rsidRPr="00692FA1">
        <w:t> </w:t>
      </w:r>
      <w:r w:rsidRPr="00692FA1">
        <w:t>(2) Următoarele elemente, așa cum rezultă acestea din contractul de finanțare și anexele acestuia, inclusiv, dacă este cazul, din notificările și actele adiționale prin care se aduc modificări contractului de finanțare sau anexelor sale, nu pot avea caracter confidențial:</w:t>
      </w:r>
    </w:p>
    <w:p w14:paraId="5AFB80DB" w14:textId="77777777" w:rsidR="002B3F99" w:rsidRPr="00692FA1" w:rsidRDefault="002B3F99" w:rsidP="002B3F99">
      <w:pPr>
        <w:pStyle w:val="NormalWeb"/>
        <w:spacing w:before="0" w:beforeAutospacing="0" w:after="0" w:afterAutospacing="0"/>
        <w:jc w:val="both"/>
      </w:pPr>
      <w:r w:rsidRPr="00692FA1">
        <w:t> </w:t>
      </w:r>
      <w:r w:rsidRPr="00692FA1">
        <w:t> </w:t>
      </w:r>
      <w:r w:rsidRPr="00692FA1">
        <w:t>a) denumirea proiectului, denumirea completă a Beneficiarului și, dacă aceștia există, a partenerilor, data de începere și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7D8B3A88" w14:textId="77777777" w:rsidR="002B3F99" w:rsidRPr="00692FA1" w:rsidRDefault="002B3F99" w:rsidP="002B3F99">
      <w:pPr>
        <w:pStyle w:val="NormalWeb"/>
        <w:spacing w:before="0" w:beforeAutospacing="0" w:after="0" w:afterAutospacing="0"/>
        <w:jc w:val="both"/>
      </w:pPr>
      <w:r w:rsidRPr="00692FA1">
        <w:t> </w:t>
      </w:r>
      <w:r w:rsidRPr="00692FA1">
        <w:t> </w:t>
      </w:r>
      <w:r w:rsidRPr="00692FA1">
        <w:t>b) valoarea totală a finanțării nerambursabile acordate și intensitatea sprijinului, exprimate atât ca sumă concretă, cât și ca procent din totalul cheltuielilor eligibile ale proiectului, precum și valoarea plăților efectuate, prioritate/obiectiv specific</w:t>
      </w:r>
      <w:r>
        <w:t>,</w:t>
      </w:r>
      <w:r w:rsidRPr="00692FA1">
        <w:t xml:space="preserve"> număr apel și cod SMIS;</w:t>
      </w:r>
    </w:p>
    <w:p w14:paraId="61515F9A" w14:textId="77777777" w:rsidR="002B3F99" w:rsidRPr="00692FA1" w:rsidRDefault="002B3F99" w:rsidP="002B3F99">
      <w:pPr>
        <w:pStyle w:val="NormalWeb"/>
        <w:spacing w:before="0" w:beforeAutospacing="0" w:after="0" w:afterAutospacing="0"/>
        <w:jc w:val="both"/>
      </w:pPr>
      <w:r w:rsidRPr="00692FA1">
        <w:t> </w:t>
      </w:r>
      <w:r w:rsidRPr="00692FA1">
        <w:t> </w:t>
      </w:r>
      <w:r w:rsidRPr="00692FA1">
        <w:t xml:space="preserve">c) dimensiunea și caracteristicile grupului-țintă și, după caz, ale </w:t>
      </w:r>
      <w:r>
        <w:t>B</w:t>
      </w:r>
      <w:r w:rsidRPr="00692FA1">
        <w:t>eneficiarilor finali ai proiectului;</w:t>
      </w:r>
    </w:p>
    <w:p w14:paraId="09CD7BE1" w14:textId="77777777" w:rsidR="002B3F99" w:rsidRPr="00692FA1" w:rsidRDefault="002B3F99" w:rsidP="002B3F99">
      <w:pPr>
        <w:pStyle w:val="NormalWeb"/>
        <w:spacing w:before="0" w:beforeAutospacing="0" w:after="0" w:afterAutospacing="0"/>
        <w:jc w:val="both"/>
      </w:pPr>
      <w:r w:rsidRPr="00692FA1">
        <w:t> </w:t>
      </w:r>
      <w:r w:rsidRPr="00692FA1">
        <w:t> </w:t>
      </w:r>
      <w:r w:rsidRPr="00692FA1">
        <w:t>d) informațiile privind resursele umane din cadrul proiectului: denumirea postului, timpul de lucru;</w:t>
      </w:r>
    </w:p>
    <w:p w14:paraId="2B160D8E" w14:textId="77777777" w:rsidR="002B3F99" w:rsidRPr="00692FA1" w:rsidRDefault="002B3F99" w:rsidP="002B3F99">
      <w:pPr>
        <w:pStyle w:val="NormalWeb"/>
        <w:spacing w:before="0" w:beforeAutospacing="0" w:after="0" w:afterAutospacing="0"/>
        <w:jc w:val="both"/>
      </w:pPr>
      <w:r w:rsidRPr="00692FA1">
        <w:t> </w:t>
      </w:r>
      <w:r w:rsidRPr="00692FA1">
        <w:t> </w:t>
      </w:r>
      <w:r w:rsidRPr="00692FA1">
        <w:t>e) rezultatele estimate și cele realizate ale proiectului, atât cele corespunzătoare obiectivelor, cât și cele corespunzătoare activităților, cu referire la indicatorii stabiliți;</w:t>
      </w:r>
    </w:p>
    <w:p w14:paraId="0812B783" w14:textId="77777777" w:rsidR="002B3F99" w:rsidRPr="00692FA1" w:rsidRDefault="002B3F99" w:rsidP="002B3F99">
      <w:pPr>
        <w:pStyle w:val="NormalWeb"/>
        <w:spacing w:before="0" w:beforeAutospacing="0" w:after="0" w:afterAutospacing="0"/>
        <w:jc w:val="both"/>
      </w:pPr>
      <w:r w:rsidRPr="00692FA1">
        <w:t> </w:t>
      </w:r>
      <w:r w:rsidRPr="00692FA1">
        <w:t> </w:t>
      </w:r>
      <w:r w:rsidRPr="00692FA1">
        <w:t>f) denumirea furnizorilor de produse, prestatorilor de servicii și executanților de lucrări contractați în cadrul proiectului, precum și obiectul contractului, valoarea acestuia și plățile efectuate;</w:t>
      </w:r>
    </w:p>
    <w:p w14:paraId="5116D589" w14:textId="77777777" w:rsidR="002B3F99" w:rsidRPr="00692FA1" w:rsidRDefault="002B3F99" w:rsidP="002B3F99">
      <w:pPr>
        <w:pStyle w:val="NormalWeb"/>
        <w:spacing w:before="0" w:beforeAutospacing="0" w:after="0" w:afterAutospacing="0"/>
        <w:jc w:val="both"/>
      </w:pPr>
      <w:r w:rsidRPr="00692FA1">
        <w:t> </w:t>
      </w:r>
      <w:r w:rsidRPr="00692FA1">
        <w:t> </w:t>
      </w:r>
      <w:r w:rsidRPr="00692FA1">
        <w:t>g) elementele de sustenabilitate a rezultatelor proiectului, respectiv de durabilitate a investițiilor în infrastructură sau producție - informații conform contractului de finanțare, respectiv conform condițiilor prevăzute în art. 65 din Regulamentul (UE) 2021/1.060.</w:t>
      </w:r>
    </w:p>
    <w:p w14:paraId="740AC467" w14:textId="77777777" w:rsidR="002B3F99" w:rsidRPr="00692FA1" w:rsidRDefault="002B3F99" w:rsidP="002B3F99">
      <w:pPr>
        <w:pStyle w:val="NormalWeb"/>
        <w:spacing w:before="0" w:beforeAutospacing="0" w:after="0" w:afterAutospacing="0"/>
        <w:jc w:val="both"/>
      </w:pPr>
      <w:r w:rsidRPr="00692FA1">
        <w:t> </w:t>
      </w:r>
      <w:r w:rsidRPr="00692FA1">
        <w:t> </w:t>
      </w:r>
      <w:r w:rsidRPr="00692FA1">
        <w:t>(3) Următoarele informații, așa cum rezultă acestea din contractul de finanțare și anexele acestuia, inclusiv, dacă este cazul, din actele adiționale prin care se aduc modificări contractului de finanțare sau anexelor sale, vor fi publicate pe site-ul AM/OI, în condițiile prevederilor art. 49 alin. (3) și (4) din Regulamentul (UE) 2021/1.060:</w:t>
      </w:r>
    </w:p>
    <w:p w14:paraId="5C1DA93D" w14:textId="77777777" w:rsidR="002B3F99" w:rsidRPr="00692FA1" w:rsidRDefault="002B3F99" w:rsidP="002B3F99">
      <w:pPr>
        <w:pStyle w:val="NormalWeb"/>
        <w:spacing w:before="0" w:beforeAutospacing="0" w:after="0" w:afterAutospacing="0"/>
        <w:jc w:val="both"/>
      </w:pPr>
      <w:r w:rsidRPr="00692FA1">
        <w:t> </w:t>
      </w:r>
      <w:r w:rsidRPr="00692FA1">
        <w:t> </w:t>
      </w:r>
      <w:r w:rsidRPr="00692FA1">
        <w:t>a) în cazul persoanelor juridice, denumirea Beneficiarului și, în cazul unei achiziții, denumirea contractantului; în cazul în care Beneficiarul este o persoană fizică, prenumele și numele;</w:t>
      </w:r>
    </w:p>
    <w:p w14:paraId="78F272E1" w14:textId="77777777" w:rsidR="002B3F99" w:rsidRPr="00692FA1" w:rsidRDefault="002B3F99" w:rsidP="002B3F99">
      <w:pPr>
        <w:pStyle w:val="NormalWeb"/>
        <w:spacing w:before="0" w:beforeAutospacing="0" w:after="0" w:afterAutospacing="0"/>
        <w:jc w:val="both"/>
      </w:pPr>
      <w:r w:rsidRPr="00692FA1">
        <w:t> </w:t>
      </w:r>
      <w:r w:rsidRPr="00692FA1">
        <w:t> </w:t>
      </w:r>
      <w:r w:rsidRPr="00692FA1">
        <w:t>b) denumirea proiectului;</w:t>
      </w:r>
    </w:p>
    <w:p w14:paraId="082E2D42" w14:textId="77777777" w:rsidR="002B3F99" w:rsidRPr="00692FA1" w:rsidRDefault="002B3F99" w:rsidP="002B3F99">
      <w:pPr>
        <w:pStyle w:val="NormalWeb"/>
        <w:spacing w:before="0" w:beforeAutospacing="0" w:after="0" w:afterAutospacing="0"/>
        <w:jc w:val="both"/>
      </w:pPr>
      <w:r w:rsidRPr="00692FA1">
        <w:t> </w:t>
      </w:r>
      <w:r w:rsidRPr="00692FA1">
        <w:t> </w:t>
      </w:r>
      <w:r w:rsidRPr="00692FA1">
        <w:t>c) scopul proiectului și realizările preconizate sau efective ale acestuia;</w:t>
      </w:r>
    </w:p>
    <w:p w14:paraId="6E8AF8D7" w14:textId="77777777" w:rsidR="002B3F99" w:rsidRPr="00692FA1" w:rsidRDefault="002B3F99" w:rsidP="002B3F99">
      <w:pPr>
        <w:pStyle w:val="NormalWeb"/>
        <w:spacing w:before="0" w:beforeAutospacing="0" w:after="0" w:afterAutospacing="0"/>
        <w:jc w:val="both"/>
      </w:pPr>
      <w:r w:rsidRPr="00692FA1">
        <w:t> </w:t>
      </w:r>
      <w:r w:rsidRPr="00692FA1">
        <w:t> </w:t>
      </w:r>
      <w:r w:rsidRPr="00692FA1">
        <w:t>d) data de începere a proiectului;</w:t>
      </w:r>
    </w:p>
    <w:p w14:paraId="64795553" w14:textId="77777777" w:rsidR="002B3F99" w:rsidRPr="00692FA1" w:rsidRDefault="002B3F99" w:rsidP="002B3F99">
      <w:pPr>
        <w:pStyle w:val="NormalWeb"/>
        <w:spacing w:before="0" w:beforeAutospacing="0" w:after="0" w:afterAutospacing="0"/>
        <w:jc w:val="both"/>
      </w:pPr>
      <w:r w:rsidRPr="00692FA1">
        <w:lastRenderedPageBreak/>
        <w:t> </w:t>
      </w:r>
      <w:r w:rsidRPr="00692FA1">
        <w:t> </w:t>
      </w:r>
      <w:r w:rsidRPr="00692FA1">
        <w:t>e) data preconizată sau efectivă de încheiere a proiectului;</w:t>
      </w:r>
    </w:p>
    <w:p w14:paraId="1DCB4FDC" w14:textId="77777777" w:rsidR="002B3F99" w:rsidRPr="00692FA1" w:rsidRDefault="002B3F99" w:rsidP="002B3F99">
      <w:pPr>
        <w:pStyle w:val="NormalWeb"/>
        <w:spacing w:before="0" w:beforeAutospacing="0" w:after="0" w:afterAutospacing="0"/>
        <w:jc w:val="both"/>
      </w:pPr>
      <w:r w:rsidRPr="00692FA1">
        <w:t> </w:t>
      </w:r>
      <w:r w:rsidRPr="00692FA1">
        <w:t> </w:t>
      </w:r>
      <w:r w:rsidRPr="00692FA1">
        <w:t>f) valoarea totală a proiectului;</w:t>
      </w:r>
    </w:p>
    <w:p w14:paraId="1BC36452" w14:textId="77777777" w:rsidR="002B3F99" w:rsidRPr="00692FA1" w:rsidRDefault="002B3F99" w:rsidP="002B3F99">
      <w:pPr>
        <w:pStyle w:val="NormalWeb"/>
        <w:spacing w:before="0" w:beforeAutospacing="0" w:after="0" w:afterAutospacing="0"/>
        <w:jc w:val="both"/>
      </w:pPr>
      <w:r w:rsidRPr="00692FA1">
        <w:t> </w:t>
      </w:r>
      <w:r w:rsidRPr="00692FA1">
        <w:t> </w:t>
      </w:r>
      <w:r w:rsidRPr="00692FA1">
        <w:t>g) fondul din care se finanțează proiectul;</w:t>
      </w:r>
    </w:p>
    <w:p w14:paraId="31EC5683" w14:textId="77777777" w:rsidR="002B3F99" w:rsidRPr="00692FA1" w:rsidRDefault="002B3F99" w:rsidP="002B3F99">
      <w:pPr>
        <w:pStyle w:val="NormalWeb"/>
        <w:spacing w:before="0" w:beforeAutospacing="0" w:after="0" w:afterAutospacing="0"/>
        <w:jc w:val="both"/>
      </w:pPr>
      <w:r w:rsidRPr="00692FA1">
        <w:t> </w:t>
      </w:r>
      <w:r w:rsidRPr="00692FA1">
        <w:t> </w:t>
      </w:r>
      <w:r w:rsidRPr="00692FA1">
        <w:t>h) obiectivul specific vizat;</w:t>
      </w:r>
    </w:p>
    <w:p w14:paraId="52BFA652" w14:textId="77777777" w:rsidR="002B3F99" w:rsidRPr="00692FA1" w:rsidRDefault="002B3F99" w:rsidP="002B3F99">
      <w:pPr>
        <w:pStyle w:val="NormalWeb"/>
        <w:spacing w:before="0" w:beforeAutospacing="0" w:after="0" w:afterAutospacing="0"/>
        <w:jc w:val="both"/>
      </w:pPr>
      <w:r w:rsidRPr="00692FA1">
        <w:t> </w:t>
      </w:r>
      <w:r w:rsidRPr="00692FA1">
        <w:t> </w:t>
      </w:r>
      <w:r w:rsidRPr="00692FA1">
        <w:t>i) rata de cofinanțare a Uniunii Europene;</w:t>
      </w:r>
    </w:p>
    <w:p w14:paraId="1D5C839D" w14:textId="77777777" w:rsidR="002B3F99" w:rsidRPr="00692FA1" w:rsidRDefault="002B3F99" w:rsidP="002B3F99">
      <w:pPr>
        <w:pStyle w:val="NormalWeb"/>
        <w:spacing w:before="0" w:beforeAutospacing="0" w:after="0" w:afterAutospacing="0"/>
        <w:jc w:val="both"/>
      </w:pPr>
      <w:r w:rsidRPr="00692FA1">
        <w:t> </w:t>
      </w:r>
      <w:r w:rsidRPr="00692FA1">
        <w:t> </w:t>
      </w:r>
      <w:r w:rsidRPr="00692FA1">
        <w:t>j) indicatorul de localizare sau datele de localizare pentru proiectul și țara în cauză.</w:t>
      </w:r>
    </w:p>
    <w:p w14:paraId="0131E020" w14:textId="77777777" w:rsidR="002B3F99" w:rsidRPr="00692FA1" w:rsidRDefault="002B3F99" w:rsidP="002B3F99">
      <w:pPr>
        <w:pStyle w:val="NormalWeb"/>
        <w:spacing w:before="0" w:beforeAutospacing="0" w:after="240" w:afterAutospacing="0"/>
        <w:jc w:val="both"/>
      </w:pPr>
      <w:r w:rsidRPr="00692FA1">
        <w:t> </w:t>
      </w:r>
      <w:r w:rsidRPr="00692FA1">
        <w:t> </w:t>
      </w:r>
      <w:r w:rsidRPr="00692FA1">
        <w:t>(4) Pentru proiectele mobile sau proiectele care acoperă mai multe locuri se publică pe site-ul AM/OI și localizarea Beneficiarului, atunci când acesta este o persoană juridică, sau nivelul de regiune NUTS 2, atunci când Beneficiarul este o persoană fizică.</w:t>
      </w:r>
    </w:p>
    <w:p w14:paraId="716FE70A" w14:textId="77777777" w:rsidR="002B3F99" w:rsidRPr="00692FA1" w:rsidRDefault="002B3F99" w:rsidP="002B3F99">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18</w:t>
      </w:r>
    </w:p>
    <w:p w14:paraId="6CFF6C68" w14:textId="77777777" w:rsidR="002B3F99" w:rsidRPr="00692FA1" w:rsidRDefault="002B3F99" w:rsidP="002B3F99">
      <w:pPr>
        <w:pStyle w:val="NormalWeb"/>
        <w:spacing w:before="0" w:beforeAutospacing="0" w:after="0" w:afterAutospacing="0"/>
        <w:jc w:val="both"/>
        <w:rPr>
          <w:b/>
          <w:bCs/>
        </w:rPr>
      </w:pPr>
      <w:r w:rsidRPr="00692FA1">
        <w:rPr>
          <w:b/>
          <w:bCs/>
        </w:rPr>
        <w:t> </w:t>
      </w:r>
      <w:r w:rsidRPr="00692FA1">
        <w:rPr>
          <w:b/>
          <w:bCs/>
        </w:rPr>
        <w:t> </w:t>
      </w:r>
      <w:r w:rsidRPr="00692FA1">
        <w:rPr>
          <w:b/>
          <w:bCs/>
        </w:rPr>
        <w:t>Confidențialitate</w:t>
      </w:r>
    </w:p>
    <w:p w14:paraId="1DEECE3D" w14:textId="77777777" w:rsidR="002B3F99" w:rsidRPr="00692FA1" w:rsidRDefault="002B3F99" w:rsidP="002B3F99">
      <w:pPr>
        <w:pStyle w:val="NormalWeb"/>
        <w:spacing w:before="0" w:beforeAutospacing="0" w:after="0" w:afterAutospacing="0"/>
        <w:jc w:val="both"/>
      </w:pPr>
      <w:r w:rsidRPr="00692FA1">
        <w:t> </w:t>
      </w:r>
      <w:r w:rsidRPr="00692FA1">
        <w:t> </w:t>
      </w:r>
      <w:r w:rsidRPr="00692FA1">
        <w:t xml:space="preserve">(1) </w:t>
      </w:r>
      <w:r>
        <w:t>P</w:t>
      </w:r>
      <w:r w:rsidRPr="00692FA1">
        <w:t>ărțile convin prin prezentul contract asupra existenței și duratei caracterului confidențial al documentelor, secțiunilor, respectiv informațiilor din proiect a căror publicare ar putea aduce atingere principiului concurenței loiale, respectiv proprietății intelectuale ori altor dispoziții legale aplicabile.</w:t>
      </w:r>
    </w:p>
    <w:p w14:paraId="6D6AC8C2" w14:textId="77777777" w:rsidR="002B3F99" w:rsidRPr="00692FA1" w:rsidRDefault="002B3F99" w:rsidP="002B3F99">
      <w:pPr>
        <w:pStyle w:val="NormalWeb"/>
        <w:spacing w:before="0" w:beforeAutospacing="0" w:after="0" w:afterAutospacing="0"/>
        <w:jc w:val="both"/>
      </w:pPr>
      <w:r w:rsidRPr="00692FA1">
        <w:t> </w:t>
      </w:r>
      <w:r w:rsidRPr="00692FA1">
        <w:t> </w:t>
      </w:r>
      <w:r w:rsidRPr="00692FA1">
        <w:t xml:space="preserve">(2) </w:t>
      </w:r>
      <w:r>
        <w:t>P</w:t>
      </w:r>
      <w:r w:rsidRPr="00692FA1">
        <w:t>ărțile înțeleg să utilizeze informațiile contractuale doar în scopul de a-și îndeplini obligațiile din prezentul contract de finanțare.</w:t>
      </w:r>
    </w:p>
    <w:p w14:paraId="34A4A912" w14:textId="77777777" w:rsidR="002B3F99" w:rsidRPr="00692FA1" w:rsidRDefault="002B3F99" w:rsidP="002B3F99">
      <w:pPr>
        <w:pStyle w:val="NormalWeb"/>
        <w:spacing w:before="0" w:beforeAutospacing="0" w:after="0" w:afterAutospacing="0"/>
        <w:jc w:val="both"/>
      </w:pPr>
      <w:r w:rsidRPr="00692FA1">
        <w:t> </w:t>
      </w:r>
      <w:r w:rsidRPr="00692FA1">
        <w:t> </w:t>
      </w:r>
      <w:r w:rsidRPr="00692FA1">
        <w:t>(3) AM/OI</w:t>
      </w:r>
      <w:r>
        <w:t xml:space="preserve"> și</w:t>
      </w:r>
      <w:r w:rsidRPr="00EE3E9C">
        <w:t xml:space="preserve"> Beneficiarul sunt</w:t>
      </w:r>
      <w:r w:rsidRPr="00692FA1">
        <w:t xml:space="preserve"> exonerați de răspunderea pentru dezvăluirea de documente sau informații stabilite de părți ca fiind confidențiale dacă:</w:t>
      </w:r>
    </w:p>
    <w:p w14:paraId="2BF6F547" w14:textId="77777777" w:rsidR="002B3F99" w:rsidRPr="00692FA1" w:rsidRDefault="002B3F99" w:rsidP="002B3F99">
      <w:pPr>
        <w:pStyle w:val="NormalWeb"/>
        <w:spacing w:before="0" w:beforeAutospacing="0" w:after="0" w:afterAutospacing="0"/>
        <w:ind w:left="567"/>
        <w:jc w:val="both"/>
      </w:pPr>
      <w:r w:rsidRPr="00692FA1">
        <w:t>a) informația a fost dezvăluită după ce a fost obținut acordul scris al celeilalte părți contractante pentru asemenea dezvăluire;</w:t>
      </w:r>
    </w:p>
    <w:p w14:paraId="3C2C6130" w14:textId="77777777" w:rsidR="002B3F99" w:rsidRPr="00692FA1" w:rsidRDefault="002B3F99" w:rsidP="002B3F99">
      <w:pPr>
        <w:pStyle w:val="NormalWeb"/>
        <w:tabs>
          <w:tab w:val="left" w:pos="567"/>
        </w:tabs>
        <w:spacing w:before="0" w:beforeAutospacing="0" w:after="0" w:afterAutospacing="0"/>
        <w:ind w:left="567"/>
        <w:jc w:val="both"/>
      </w:pPr>
      <w:r w:rsidRPr="00692FA1">
        <w:t>sau</w:t>
      </w:r>
    </w:p>
    <w:p w14:paraId="0D99315A" w14:textId="77777777" w:rsidR="002B3F99" w:rsidRPr="00692FA1" w:rsidRDefault="002B3F99" w:rsidP="002B3F99">
      <w:pPr>
        <w:pStyle w:val="NormalWeb"/>
        <w:tabs>
          <w:tab w:val="left" w:pos="567"/>
        </w:tabs>
        <w:spacing w:before="0" w:beforeAutospacing="0" w:after="0" w:afterAutospacing="0"/>
        <w:ind w:left="567"/>
        <w:jc w:val="both"/>
      </w:pPr>
      <w:r w:rsidRPr="00692FA1">
        <w:t>b) partea a fost obligată în mod legal să dezvăluie informația;</w:t>
      </w:r>
    </w:p>
    <w:p w14:paraId="4907050A" w14:textId="77777777" w:rsidR="002B3F99" w:rsidRPr="00692FA1" w:rsidRDefault="002B3F99" w:rsidP="002B3F99">
      <w:pPr>
        <w:pStyle w:val="NormalWeb"/>
        <w:tabs>
          <w:tab w:val="left" w:pos="567"/>
        </w:tabs>
        <w:spacing w:before="0" w:beforeAutospacing="0" w:after="0" w:afterAutospacing="0"/>
        <w:ind w:left="567"/>
        <w:jc w:val="both"/>
      </w:pPr>
      <w:r w:rsidRPr="00692FA1">
        <w:t>sau</w:t>
      </w:r>
    </w:p>
    <w:p w14:paraId="2D592514" w14:textId="77777777" w:rsidR="002B3F99" w:rsidRDefault="002B3F99" w:rsidP="002B3F99">
      <w:pPr>
        <w:pStyle w:val="NormalWeb"/>
        <w:tabs>
          <w:tab w:val="left" w:pos="567"/>
        </w:tabs>
        <w:spacing w:before="0" w:beforeAutospacing="0" w:after="240" w:afterAutospacing="0"/>
        <w:ind w:left="567"/>
        <w:jc w:val="both"/>
      </w:pPr>
      <w:r w:rsidRPr="00692FA1">
        <w:t>c) informația devine notorie/publică.</w:t>
      </w:r>
    </w:p>
    <w:p w14:paraId="4FF03EF1" w14:textId="77777777" w:rsidR="002B3F99" w:rsidRPr="00692FA1" w:rsidRDefault="002B3F99" w:rsidP="002B3F99">
      <w:pPr>
        <w:pStyle w:val="NormalWeb"/>
        <w:tabs>
          <w:tab w:val="left" w:pos="567"/>
        </w:tabs>
        <w:spacing w:before="0" w:beforeAutospacing="0" w:after="240" w:afterAutospacing="0"/>
        <w:ind w:left="567"/>
        <w:jc w:val="both"/>
      </w:pPr>
    </w:p>
    <w:p w14:paraId="4EAB72C0" w14:textId="77777777" w:rsidR="002B3F99" w:rsidRPr="00692FA1" w:rsidRDefault="002B3F99" w:rsidP="002B3F99">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19</w:t>
      </w:r>
    </w:p>
    <w:p w14:paraId="225E095E" w14:textId="77777777" w:rsidR="002B3F99" w:rsidRPr="00692FA1" w:rsidRDefault="002B3F99" w:rsidP="002B3F99">
      <w:pPr>
        <w:pStyle w:val="NormalWeb"/>
        <w:spacing w:before="0" w:beforeAutospacing="0" w:after="0" w:afterAutospacing="0"/>
        <w:jc w:val="both"/>
        <w:rPr>
          <w:b/>
          <w:bCs/>
        </w:rPr>
      </w:pPr>
      <w:r w:rsidRPr="00692FA1">
        <w:rPr>
          <w:b/>
          <w:bCs/>
        </w:rPr>
        <w:t> </w:t>
      </w:r>
      <w:r w:rsidRPr="00692FA1">
        <w:rPr>
          <w:b/>
          <w:bCs/>
        </w:rPr>
        <w:t> </w:t>
      </w:r>
      <w:r w:rsidRPr="00692FA1">
        <w:rPr>
          <w:b/>
          <w:bCs/>
        </w:rPr>
        <w:t>Protecția și prelucrarea datelor cu caracter personal</w:t>
      </w:r>
    </w:p>
    <w:p w14:paraId="0C9A17EB" w14:textId="77777777" w:rsidR="002B3F99" w:rsidRPr="00692FA1" w:rsidRDefault="002B3F99" w:rsidP="002B3F99">
      <w:pPr>
        <w:pStyle w:val="NormalWeb"/>
        <w:spacing w:before="0" w:beforeAutospacing="0" w:after="0" w:afterAutospacing="0"/>
        <w:jc w:val="both"/>
      </w:pPr>
      <w:r w:rsidRPr="00692FA1">
        <w:t> </w:t>
      </w:r>
      <w:r w:rsidRPr="00692FA1">
        <w:t> </w:t>
      </w:r>
      <w:r w:rsidRPr="00692FA1">
        <w:t>(1) Beneficiarul își exprimă acordul cu privire la prelucrarea, stocarea și arhivarea datelor rezultate pe parcursul derulării contractului de finanțare, precum și după încetarea acestuia, în scopul verificării modului de implementare și/sau a respectării clauzelor contractuale și a legislației naționale și europene aplicabile.</w:t>
      </w:r>
    </w:p>
    <w:p w14:paraId="0E9451C4" w14:textId="77777777" w:rsidR="002B3F99" w:rsidRPr="00692FA1" w:rsidRDefault="002B3F99" w:rsidP="002B3F99">
      <w:pPr>
        <w:pStyle w:val="NormalWeb"/>
        <w:spacing w:before="0" w:beforeAutospacing="0" w:after="0" w:afterAutospacing="0"/>
        <w:jc w:val="both"/>
      </w:pPr>
      <w:r w:rsidRPr="00692FA1">
        <w:t> </w:t>
      </w:r>
      <w:r w:rsidRPr="00692FA1">
        <w:t> </w:t>
      </w:r>
      <w:r w:rsidRPr="00692FA1">
        <w:t>(2) Prezentul contract de finanțare reprezintă un acord ferm pentru p</w:t>
      </w:r>
      <w:r>
        <w:t>ă</w:t>
      </w:r>
      <w:r w:rsidRPr="00692FA1">
        <w:t>rți în ceea ce privește gestionarea și prelucrarea datelor cu caracter personal primite în vederea îndeplinirii obligațiilor contractuale, în condițiile specificate la art. 4 din Regulamentul (UE) 2021/1.060 și în conformitate cu Regulamentul (UE) 2016/679 și Legea nr. 190/2018.</w:t>
      </w:r>
    </w:p>
    <w:p w14:paraId="6B1172F0" w14:textId="77777777" w:rsidR="002B3F99" w:rsidRPr="00692FA1" w:rsidRDefault="002B3F99" w:rsidP="002B3F99">
      <w:pPr>
        <w:pStyle w:val="NormalWeb"/>
        <w:spacing w:before="0" w:beforeAutospacing="0" w:after="0" w:afterAutospacing="0"/>
        <w:jc w:val="both"/>
      </w:pPr>
      <w:r w:rsidRPr="00692FA1">
        <w:t> </w:t>
      </w:r>
      <w:r w:rsidRPr="00692FA1">
        <w:t> </w:t>
      </w:r>
      <w:r w:rsidRPr="00692FA1">
        <w:t xml:space="preserve">(3) Datele cu caracter personal ale grupului-țintă și, după caz, ale </w:t>
      </w:r>
      <w:r>
        <w:t>B</w:t>
      </w:r>
      <w:r w:rsidRPr="00692FA1">
        <w:t>eneficiarilor finali ai proiectului, ale resurselor umane din cadrul proiectului și ale subcontractanților nu pot fi prelucrate și publicate, pentru informarea publicului, decât cu informarea prealabilă a acestora asupra scopului prelucrării sau publicării și obținerea consimțământului acestora, în condițiile legii.</w:t>
      </w:r>
    </w:p>
    <w:p w14:paraId="17735DDF" w14:textId="77777777" w:rsidR="002B3F99" w:rsidRPr="00692FA1" w:rsidRDefault="002B3F99" w:rsidP="002B3F99">
      <w:pPr>
        <w:pStyle w:val="NormalWeb"/>
        <w:spacing w:before="0" w:beforeAutospacing="0" w:after="240" w:afterAutospacing="0"/>
        <w:jc w:val="both"/>
      </w:pPr>
      <w:r w:rsidRPr="00692FA1">
        <w:t> </w:t>
      </w:r>
      <w:r w:rsidRPr="00692FA1">
        <w:t> </w:t>
      </w:r>
      <w:r w:rsidRPr="00692FA1">
        <w:t>(4) 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 care fac obiectul Ordonanței de urgență a Guvernului nr. 23/2023.</w:t>
      </w:r>
    </w:p>
    <w:p w14:paraId="3FE4F114" w14:textId="77777777" w:rsidR="002B3F99" w:rsidRPr="00692FA1" w:rsidRDefault="002B3F99" w:rsidP="002B3F99">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20</w:t>
      </w:r>
    </w:p>
    <w:p w14:paraId="4D016787" w14:textId="77777777" w:rsidR="002B3F99" w:rsidRPr="00692FA1" w:rsidRDefault="002B3F99" w:rsidP="002B3F99">
      <w:pPr>
        <w:pStyle w:val="NormalWeb"/>
        <w:spacing w:before="0" w:beforeAutospacing="0" w:after="0" w:afterAutospacing="0"/>
        <w:jc w:val="both"/>
        <w:rPr>
          <w:b/>
          <w:bCs/>
        </w:rPr>
      </w:pPr>
      <w:r w:rsidRPr="00692FA1">
        <w:rPr>
          <w:b/>
          <w:bCs/>
        </w:rPr>
        <w:t> </w:t>
      </w:r>
      <w:r w:rsidRPr="00692FA1">
        <w:rPr>
          <w:b/>
          <w:bCs/>
        </w:rPr>
        <w:t> </w:t>
      </w:r>
      <w:r w:rsidRPr="00692FA1">
        <w:rPr>
          <w:b/>
          <w:bCs/>
        </w:rPr>
        <w:t>Publicarea datelor</w:t>
      </w:r>
    </w:p>
    <w:p w14:paraId="49ED8906" w14:textId="77777777" w:rsidR="002B3F99" w:rsidRPr="00692FA1" w:rsidRDefault="002B3F99" w:rsidP="002B3F99">
      <w:pPr>
        <w:pStyle w:val="NormalWeb"/>
        <w:spacing w:before="0" w:beforeAutospacing="0" w:after="240" w:afterAutospacing="0"/>
        <w:jc w:val="both"/>
      </w:pPr>
      <w:r w:rsidRPr="00692FA1">
        <w:lastRenderedPageBreak/>
        <w:t> </w:t>
      </w:r>
      <w:r w:rsidRPr="00692FA1">
        <w:t> </w:t>
      </w:r>
      <w:r w:rsidRPr="00692FA1">
        <w:t>În situația în care informațiile de la art. 17 alin (2) reprezintă informații cu caracter personal, Beneficiarul își v</w:t>
      </w:r>
      <w:r>
        <w:t>a</w:t>
      </w:r>
      <w:r w:rsidRPr="00692FA1">
        <w:t xml:space="preserve"> da acordul cu privire la publicarea acestora și v</w:t>
      </w:r>
      <w:r>
        <w:t>a</w:t>
      </w:r>
      <w:r w:rsidRPr="00692FA1">
        <w:t xml:space="preserve"> face dovada îndeplinirii obligației prevăzute la art. 19 alin. (2) și (3) din prezentul contract de finanțare.</w:t>
      </w:r>
    </w:p>
    <w:p w14:paraId="38AE82FF" w14:textId="77777777" w:rsidR="002B3F99" w:rsidRPr="00692FA1" w:rsidRDefault="002B3F99" w:rsidP="002B3F99">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21</w:t>
      </w:r>
    </w:p>
    <w:p w14:paraId="19E445FC" w14:textId="77777777" w:rsidR="002B3F99" w:rsidRPr="00692FA1" w:rsidRDefault="002B3F99" w:rsidP="002B3F99">
      <w:pPr>
        <w:pStyle w:val="NormalWeb"/>
        <w:spacing w:before="0" w:beforeAutospacing="0" w:after="0" w:afterAutospacing="0"/>
        <w:jc w:val="both"/>
        <w:rPr>
          <w:b/>
          <w:bCs/>
        </w:rPr>
      </w:pPr>
      <w:r w:rsidRPr="00692FA1">
        <w:rPr>
          <w:b/>
          <w:bCs/>
        </w:rPr>
        <w:t> </w:t>
      </w:r>
      <w:r w:rsidRPr="00692FA1">
        <w:rPr>
          <w:b/>
          <w:bCs/>
        </w:rPr>
        <w:t> </w:t>
      </w:r>
      <w:r w:rsidRPr="00692FA1">
        <w:rPr>
          <w:b/>
          <w:bCs/>
        </w:rPr>
        <w:t>Comunicarea</w:t>
      </w:r>
    </w:p>
    <w:p w14:paraId="655D83C0" w14:textId="77777777" w:rsidR="002B3F99" w:rsidRPr="00692FA1" w:rsidRDefault="002B3F99" w:rsidP="002B3F99">
      <w:pPr>
        <w:pStyle w:val="NormalWeb"/>
        <w:spacing w:before="0" w:beforeAutospacing="0" w:after="0" w:afterAutospacing="0"/>
        <w:jc w:val="both"/>
      </w:pPr>
      <w:r w:rsidRPr="00692FA1">
        <w:t> </w:t>
      </w:r>
      <w:r w:rsidRPr="00692FA1">
        <w:t> </w:t>
      </w:r>
      <w:r w:rsidRPr="00692FA1">
        <w:t>(1) Întreaga comunicare dintre AM/OI și Beneficiar legată de prezentul contract de finanțare se va face, în scris</w:t>
      </w:r>
      <w:r w:rsidRPr="00FA32DB">
        <w:t xml:space="preserve">, </w:t>
      </w:r>
      <w:r w:rsidRPr="00692FA1">
        <w:t>prin MySMIS2021.</w:t>
      </w:r>
    </w:p>
    <w:p w14:paraId="4F944739" w14:textId="77777777" w:rsidR="002B3F99" w:rsidRPr="00692FA1" w:rsidRDefault="002B3F99" w:rsidP="002B3F99">
      <w:pPr>
        <w:pStyle w:val="NormalWeb"/>
        <w:spacing w:before="0" w:beforeAutospacing="0" w:after="0" w:afterAutospacing="0"/>
        <w:jc w:val="both"/>
      </w:pPr>
      <w:r w:rsidRPr="00692FA1">
        <w:t> </w:t>
      </w:r>
      <w:r w:rsidRPr="00692FA1">
        <w:t> </w:t>
      </w:r>
      <w:r w:rsidRPr="00692FA1">
        <w:t>(2) 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termenul-limită obligatoriu pentru transmiterea prin sistemul informatic a documentelor sau timp de 5 zile lucrătoare consecutive în alte perioade, schimbul de informații între AM/OI și Beneficiar poate avea loc prin e-mail și/sau pe suport hârtie, la următoarele adrese:</w:t>
      </w:r>
    </w:p>
    <w:p w14:paraId="067D33D2" w14:textId="77777777" w:rsidR="002B3F99" w:rsidRPr="00692FA1" w:rsidRDefault="002B3F99" w:rsidP="002B3F99">
      <w:pPr>
        <w:pStyle w:val="NormalWeb"/>
        <w:spacing w:before="0" w:beforeAutospacing="0" w:after="0" w:afterAutospacing="0"/>
        <w:jc w:val="both"/>
      </w:pPr>
      <w:r w:rsidRPr="00692FA1">
        <w:t> </w:t>
      </w:r>
      <w:r w:rsidRPr="00692FA1">
        <w:t> </w:t>
      </w:r>
      <w:r w:rsidRPr="00692FA1">
        <w:t>a) pentru Beneficiar: ................... (inclusiv adresă poștală, adresă e-mail);</w:t>
      </w:r>
    </w:p>
    <w:p w14:paraId="0C39B82A" w14:textId="77777777" w:rsidR="002B3F99" w:rsidRPr="00692FA1" w:rsidRDefault="002B3F99" w:rsidP="002B3F99">
      <w:pPr>
        <w:pStyle w:val="NormalWeb"/>
        <w:spacing w:before="0" w:beforeAutospacing="0" w:after="0" w:afterAutospacing="0"/>
        <w:jc w:val="both"/>
      </w:pPr>
      <w:r w:rsidRPr="00692FA1">
        <w:t> </w:t>
      </w:r>
      <w:r w:rsidRPr="00692FA1">
        <w:t> </w:t>
      </w:r>
      <w:r w:rsidRPr="00692FA1">
        <w:t>b) pentru AM/OI: ........................ (inclusiv adresă poștală, adresă e-mail).</w:t>
      </w:r>
    </w:p>
    <w:p w14:paraId="1D5AD191" w14:textId="77777777" w:rsidR="002B3F99" w:rsidRPr="00692FA1" w:rsidRDefault="002B3F99" w:rsidP="002B3F99">
      <w:pPr>
        <w:pStyle w:val="NormalWeb"/>
        <w:spacing w:before="0" w:beforeAutospacing="0" w:after="240" w:afterAutospacing="0"/>
        <w:jc w:val="both"/>
      </w:pPr>
      <w:r w:rsidRPr="00692FA1">
        <w:t> </w:t>
      </w:r>
      <w:r w:rsidRPr="00692FA1">
        <w:t> </w:t>
      </w:r>
      <w:r w:rsidRPr="00692FA1">
        <w:t>(3) AM/OI poate comunica precizări referitoare la modele și formate de formulare care pot fi utilizate pentru aplicarea prevederilor prezentului contract de finanțare.</w:t>
      </w:r>
    </w:p>
    <w:p w14:paraId="402664E4" w14:textId="77777777" w:rsidR="002B3F99" w:rsidRPr="00692FA1" w:rsidRDefault="002B3F99" w:rsidP="002B3F99">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22</w:t>
      </w:r>
    </w:p>
    <w:p w14:paraId="1BF96808" w14:textId="77777777" w:rsidR="002B3F99" w:rsidRPr="00692FA1" w:rsidRDefault="002B3F99" w:rsidP="002B3F99">
      <w:pPr>
        <w:pStyle w:val="NormalWeb"/>
        <w:spacing w:before="0" w:beforeAutospacing="0" w:after="0" w:afterAutospacing="0"/>
        <w:jc w:val="both"/>
        <w:rPr>
          <w:b/>
          <w:bCs/>
        </w:rPr>
      </w:pPr>
      <w:r w:rsidRPr="00692FA1">
        <w:rPr>
          <w:b/>
          <w:bCs/>
        </w:rPr>
        <w:t> </w:t>
      </w:r>
      <w:r w:rsidRPr="00692FA1">
        <w:rPr>
          <w:b/>
          <w:bCs/>
        </w:rPr>
        <w:t> </w:t>
      </w:r>
      <w:r w:rsidRPr="00692FA1">
        <w:rPr>
          <w:b/>
          <w:bCs/>
        </w:rPr>
        <w:t>Legea aplicabilă și limba utilizată</w:t>
      </w:r>
    </w:p>
    <w:p w14:paraId="4A18AF48" w14:textId="77777777" w:rsidR="002B3F99" w:rsidRPr="00692FA1" w:rsidRDefault="002B3F99" w:rsidP="002B3F99">
      <w:pPr>
        <w:pStyle w:val="NormalWeb"/>
        <w:spacing w:before="0" w:beforeAutospacing="0" w:after="0" w:afterAutospacing="0"/>
        <w:jc w:val="both"/>
      </w:pPr>
      <w:r w:rsidRPr="00692FA1">
        <w:t> </w:t>
      </w:r>
      <w:r w:rsidRPr="00692FA1">
        <w:t> </w:t>
      </w:r>
      <w:r w:rsidRPr="00692FA1">
        <w:t>(1) Legea care guvernează contractul de finanțare și în conformitate cu care este interpretat este legea română și regulamentele europene direct aplicabile.</w:t>
      </w:r>
    </w:p>
    <w:p w14:paraId="300935B9" w14:textId="77777777" w:rsidR="002B3F99" w:rsidRPr="00692FA1" w:rsidRDefault="002B3F99" w:rsidP="002B3F99">
      <w:pPr>
        <w:pStyle w:val="NormalWeb"/>
        <w:spacing w:before="0" w:beforeAutospacing="0" w:after="240" w:afterAutospacing="0"/>
        <w:jc w:val="both"/>
      </w:pPr>
      <w:r w:rsidRPr="00692FA1">
        <w:t> </w:t>
      </w:r>
      <w:r w:rsidRPr="00692FA1">
        <w:t> </w:t>
      </w:r>
      <w:r w:rsidRPr="00692FA1">
        <w:t>(2) Limba acestui contract de finanțare este limba română.</w:t>
      </w:r>
    </w:p>
    <w:p w14:paraId="6C5EC881" w14:textId="77777777" w:rsidR="002B3F99" w:rsidRPr="00692FA1" w:rsidRDefault="002B3F99" w:rsidP="002B3F99">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23</w:t>
      </w:r>
    </w:p>
    <w:p w14:paraId="0B3EF5F3" w14:textId="77777777" w:rsidR="002B3F99" w:rsidRDefault="002B3F99" w:rsidP="002B3F99">
      <w:pPr>
        <w:pStyle w:val="NormalWeb"/>
        <w:spacing w:before="0" w:beforeAutospacing="0" w:after="0" w:afterAutospacing="0"/>
        <w:jc w:val="both"/>
        <w:rPr>
          <w:b/>
          <w:bCs/>
        </w:rPr>
      </w:pPr>
      <w:r w:rsidRPr="00692FA1">
        <w:rPr>
          <w:b/>
          <w:bCs/>
        </w:rPr>
        <w:t> </w:t>
      </w:r>
      <w:r w:rsidRPr="00692FA1">
        <w:rPr>
          <w:b/>
          <w:bCs/>
        </w:rPr>
        <w:t> </w:t>
      </w:r>
      <w:r w:rsidRPr="00692FA1">
        <w:rPr>
          <w:b/>
          <w:bCs/>
        </w:rPr>
        <w:t>Prevederi privind ajutorul de stat/de minimis</w:t>
      </w:r>
    </w:p>
    <w:p w14:paraId="096E3323" w14:textId="77777777" w:rsidR="002B3F99" w:rsidRPr="00193E36" w:rsidRDefault="002B3F99" w:rsidP="002B3F99">
      <w:pPr>
        <w:pStyle w:val="NormalWeb"/>
        <w:shd w:val="clear" w:color="auto" w:fill="EEECE1" w:themeFill="background2"/>
        <w:spacing w:before="0" w:beforeAutospacing="0" w:after="0" w:afterAutospacing="0"/>
        <w:ind w:firstLine="426"/>
        <w:jc w:val="both"/>
        <w:rPr>
          <w:i/>
          <w:iCs/>
        </w:rPr>
      </w:pPr>
      <w:r w:rsidRPr="00193E36">
        <w:rPr>
          <w:i/>
          <w:iCs/>
        </w:rPr>
        <w:t>Dacă este cazul, pentru proiectele care implică măsuri de natura ajutorului de stat/de minimis</w:t>
      </w:r>
    </w:p>
    <w:p w14:paraId="63AC809B" w14:textId="77777777" w:rsidR="002B3F99" w:rsidRDefault="002B3F99" w:rsidP="002B3F99">
      <w:pPr>
        <w:pStyle w:val="NormalWeb"/>
        <w:spacing w:before="0" w:beforeAutospacing="0" w:after="240" w:afterAutospacing="0"/>
        <w:jc w:val="both"/>
      </w:pPr>
      <w:r w:rsidRPr="00692FA1">
        <w:t> </w:t>
      </w:r>
      <w:r w:rsidRPr="00692FA1">
        <w:t> </w:t>
      </w:r>
      <w:r w:rsidRPr="00692FA1">
        <w:t>Condițiile privind acordarea, utilizarea și recuperarea ajutorului de stat/de minimis sunt prevăzute în anexa nr. 5 - Reguli aplicabile ajutorului de stat/de minimis acordat, la prezentul contract de finanțare.</w:t>
      </w:r>
    </w:p>
    <w:p w14:paraId="6BCEB1AB" w14:textId="77777777" w:rsidR="002B3F99" w:rsidRPr="00692FA1" w:rsidRDefault="002B3F99" w:rsidP="002B3F99">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24</w:t>
      </w:r>
    </w:p>
    <w:p w14:paraId="7382D485" w14:textId="77777777" w:rsidR="002B3F99" w:rsidRPr="00692FA1" w:rsidRDefault="002B3F99" w:rsidP="002B3F99">
      <w:pPr>
        <w:pStyle w:val="NormalWeb"/>
        <w:spacing w:before="0" w:beforeAutospacing="0" w:after="0" w:afterAutospacing="0"/>
        <w:jc w:val="both"/>
        <w:rPr>
          <w:b/>
          <w:bCs/>
        </w:rPr>
      </w:pPr>
      <w:r w:rsidRPr="00692FA1">
        <w:rPr>
          <w:b/>
          <w:bCs/>
        </w:rPr>
        <w:t> </w:t>
      </w:r>
      <w:r w:rsidRPr="00692FA1">
        <w:rPr>
          <w:b/>
          <w:bCs/>
        </w:rPr>
        <w:t> </w:t>
      </w:r>
      <w:r w:rsidRPr="00692FA1">
        <w:rPr>
          <w:b/>
          <w:bCs/>
        </w:rPr>
        <w:t>Anexele contractului de finanțare</w:t>
      </w:r>
    </w:p>
    <w:p w14:paraId="7D1FE5A1" w14:textId="77777777" w:rsidR="002B3F99" w:rsidRPr="00692FA1" w:rsidRDefault="002B3F99" w:rsidP="002B3F99">
      <w:pPr>
        <w:pStyle w:val="NormalWeb"/>
        <w:spacing w:before="0" w:beforeAutospacing="0" w:after="0" w:afterAutospacing="0"/>
        <w:jc w:val="both"/>
      </w:pPr>
      <w:r w:rsidRPr="00692FA1">
        <w:t> </w:t>
      </w:r>
      <w:r w:rsidRPr="00692FA1">
        <w:t> </w:t>
      </w:r>
      <w:r w:rsidRPr="00692FA1">
        <w:t>Următoarele documente sunt anexe la prezentul contract de finanțare și constituie parte integrantă a acestuia, având aceeași forță juridică:</w:t>
      </w:r>
    </w:p>
    <w:p w14:paraId="4BB9404F" w14:textId="77777777" w:rsidR="002B3F99" w:rsidRPr="00692FA1" w:rsidRDefault="002B3F99" w:rsidP="002B3F99">
      <w:pPr>
        <w:pStyle w:val="NormalWeb"/>
        <w:spacing w:before="0" w:beforeAutospacing="0" w:after="0" w:afterAutospacing="0"/>
        <w:jc w:val="both"/>
      </w:pPr>
      <w:r w:rsidRPr="00692FA1">
        <w:t> </w:t>
      </w:r>
      <w:r w:rsidRPr="00692FA1">
        <w:t> </w:t>
      </w:r>
      <w:r w:rsidRPr="00692FA1">
        <w:t>a) anexa nr. 1 - Cererea de finanțare;</w:t>
      </w:r>
    </w:p>
    <w:p w14:paraId="1CE4E30E" w14:textId="77777777" w:rsidR="002B3F99" w:rsidRPr="00692FA1" w:rsidRDefault="002B3F99" w:rsidP="002B3F99">
      <w:pPr>
        <w:pStyle w:val="NormalWeb"/>
        <w:spacing w:before="0" w:beforeAutospacing="0" w:after="0" w:afterAutospacing="0"/>
        <w:jc w:val="both"/>
      </w:pPr>
      <w:r w:rsidRPr="00692FA1">
        <w:t> </w:t>
      </w:r>
      <w:r w:rsidRPr="00692FA1">
        <w:t> </w:t>
      </w:r>
      <w:r w:rsidRPr="00692FA1">
        <w:t>b) anexa nr. 2 - Planul de monitorizare a proiectului;</w:t>
      </w:r>
    </w:p>
    <w:p w14:paraId="13E74716" w14:textId="77777777" w:rsidR="002B3F99" w:rsidRPr="00692FA1" w:rsidRDefault="002B3F99" w:rsidP="002B3F99">
      <w:pPr>
        <w:pStyle w:val="NormalWeb"/>
        <w:spacing w:before="0" w:beforeAutospacing="0" w:after="0" w:afterAutospacing="0"/>
        <w:jc w:val="both"/>
      </w:pPr>
      <w:r w:rsidRPr="00692FA1">
        <w:t> </w:t>
      </w:r>
      <w:r w:rsidRPr="00692FA1">
        <w:t> </w:t>
      </w:r>
      <w:r w:rsidRPr="00692FA1">
        <w:t>c) anexa nr. 3 - Graficul cererilor de prefinanţare/plată/rambursare;</w:t>
      </w:r>
    </w:p>
    <w:p w14:paraId="2A9ED6E8" w14:textId="77777777" w:rsidR="002B3F99" w:rsidRPr="00692FA1" w:rsidRDefault="002B3F99" w:rsidP="002B3F99">
      <w:pPr>
        <w:pStyle w:val="NormalWeb"/>
        <w:spacing w:before="0" w:beforeAutospacing="0" w:after="0" w:afterAutospacing="0"/>
        <w:jc w:val="both"/>
      </w:pPr>
      <w:r w:rsidRPr="00692FA1">
        <w:t> </w:t>
      </w:r>
      <w:r w:rsidRPr="00692FA1">
        <w:t> </w:t>
      </w:r>
      <w:r w:rsidRPr="00692FA1">
        <w:t xml:space="preserve">d) anexa nr. 4 - Acordul de parteneriat încheiat între Liderul de parteneriat și parteneri </w:t>
      </w:r>
      <w:r w:rsidRPr="00193E36">
        <w:t>(dacă este cazul);</w:t>
      </w:r>
    </w:p>
    <w:p w14:paraId="2AA759CD" w14:textId="77777777" w:rsidR="002B3F99" w:rsidRPr="00692FA1" w:rsidRDefault="002B3F99" w:rsidP="002B3F99">
      <w:pPr>
        <w:pStyle w:val="NormalWeb"/>
        <w:spacing w:before="0" w:beforeAutospacing="0" w:after="0" w:afterAutospacing="0"/>
        <w:jc w:val="both"/>
      </w:pPr>
      <w:r w:rsidRPr="00692FA1">
        <w:t> </w:t>
      </w:r>
      <w:r w:rsidRPr="00692FA1">
        <w:t> </w:t>
      </w:r>
      <w:r w:rsidRPr="00692FA1">
        <w:t xml:space="preserve">e) anexa nr. 5 - Reguli aplicabile ajutorului de stat/de minimis acordat </w:t>
      </w:r>
      <w:r w:rsidRPr="00193E36">
        <w:t>(dacă este cazul, conform schemei aprobate);</w:t>
      </w:r>
    </w:p>
    <w:p w14:paraId="712CC6F1" w14:textId="77777777" w:rsidR="002B3F99" w:rsidRDefault="002B3F99" w:rsidP="002B3F99">
      <w:pPr>
        <w:pStyle w:val="NormalWeb"/>
        <w:spacing w:before="0" w:beforeAutospacing="0" w:after="0" w:afterAutospacing="0"/>
        <w:jc w:val="both"/>
      </w:pPr>
      <w:r w:rsidRPr="00692FA1">
        <w:t> </w:t>
      </w:r>
      <w:r w:rsidRPr="00692FA1">
        <w:t> </w:t>
      </w:r>
      <w:r w:rsidRPr="00692FA1">
        <w:t xml:space="preserve">f) anexa nr. 6 - Condiții specifice ale contractului de finanțare </w:t>
      </w:r>
      <w:r w:rsidRPr="00193E36">
        <w:t>(dacă este cazul).</w:t>
      </w:r>
    </w:p>
    <w:p w14:paraId="5DD8F19A" w14:textId="77777777" w:rsidR="002B3F99" w:rsidRPr="00692FA1" w:rsidRDefault="002B3F99" w:rsidP="002B3F99">
      <w:pPr>
        <w:pStyle w:val="NormalWeb"/>
        <w:spacing w:before="0" w:beforeAutospacing="0" w:after="240" w:afterAutospacing="0"/>
        <w:jc w:val="both"/>
      </w:pPr>
      <w:r w:rsidRPr="00193E36">
        <w:t>Anexele nr. 3, 4, 5, 6 au formatul stabilit de AM în funcție de specificul programului sau al apelului de proiecte.</w:t>
      </w:r>
      <w:r w:rsidRPr="00692FA1">
        <w:t> </w:t>
      </w:r>
      <w:r w:rsidRPr="00692FA1">
        <w:t> </w:t>
      </w:r>
    </w:p>
    <w:p w14:paraId="66B98A11" w14:textId="77777777" w:rsidR="002B3F99" w:rsidRPr="00692FA1" w:rsidRDefault="002B3F99" w:rsidP="002B3F99">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25</w:t>
      </w:r>
    </w:p>
    <w:p w14:paraId="76F2A84E" w14:textId="77777777" w:rsidR="002B3F99" w:rsidRDefault="002B3F99" w:rsidP="002B3F99">
      <w:pPr>
        <w:pStyle w:val="NormalWeb"/>
        <w:spacing w:before="0" w:beforeAutospacing="0" w:after="0" w:afterAutospacing="0"/>
        <w:jc w:val="both"/>
        <w:rPr>
          <w:b/>
          <w:bCs/>
        </w:rPr>
      </w:pPr>
      <w:r w:rsidRPr="00692FA1">
        <w:rPr>
          <w:b/>
          <w:bCs/>
        </w:rPr>
        <w:t> </w:t>
      </w:r>
      <w:r w:rsidRPr="00692FA1">
        <w:rPr>
          <w:b/>
          <w:bCs/>
        </w:rPr>
        <w:t> </w:t>
      </w:r>
      <w:r w:rsidRPr="00692FA1">
        <w:rPr>
          <w:b/>
          <w:bCs/>
        </w:rPr>
        <w:t>Clauze rezolutorii și suspensive</w:t>
      </w:r>
    </w:p>
    <w:p w14:paraId="562FBB62" w14:textId="77777777" w:rsidR="002B3F99" w:rsidRPr="00193E36" w:rsidRDefault="002B3F99" w:rsidP="002B3F99">
      <w:pPr>
        <w:pStyle w:val="NormalWeb"/>
        <w:shd w:val="clear" w:color="auto" w:fill="EEECE1" w:themeFill="background2"/>
        <w:spacing w:before="0" w:beforeAutospacing="0" w:after="0" w:afterAutospacing="0"/>
        <w:ind w:firstLine="426"/>
        <w:jc w:val="both"/>
        <w:rPr>
          <w:i/>
          <w:iCs/>
        </w:rPr>
      </w:pPr>
      <w:r w:rsidRPr="00193E36">
        <w:rPr>
          <w:i/>
          <w:iCs/>
        </w:rPr>
        <w:t>Dacă este cazul/Dacă a fost prevăzută această posibilitate în Ghidul solicitantului</w:t>
      </w:r>
    </w:p>
    <w:p w14:paraId="003492F8" w14:textId="77777777" w:rsidR="002B3F99" w:rsidRPr="00193E36" w:rsidRDefault="002B3F99" w:rsidP="002B3F99">
      <w:pPr>
        <w:pStyle w:val="NormalWeb"/>
        <w:spacing w:before="0" w:beforeAutospacing="0" w:after="0" w:afterAutospacing="0"/>
        <w:jc w:val="both"/>
      </w:pPr>
      <w:r w:rsidRPr="00193E36">
        <w:lastRenderedPageBreak/>
        <w:t> </w:t>
      </w:r>
      <w:r w:rsidRPr="00193E36">
        <w:t> </w:t>
      </w:r>
      <w:r w:rsidRPr="00193E36">
        <w:t>(1) Prezentului contract de finanțare i se aplică clauza rezolutorie prevăzută la art. 6 alin. (11) din Ordonanța de urgență a Guvernului nr. 23/2023, după cum urmează: ……....……… (</w:t>
      </w:r>
      <w:r w:rsidRPr="00193E36">
        <w:rPr>
          <w:i/>
          <w:iCs/>
        </w:rPr>
        <w:t>Se va particulariza de către AM/OI, dacă prin Ghidul solicitantului s-a prevăzut această posibilitate</w:t>
      </w:r>
      <w:r w:rsidRPr="00193E36">
        <w:t>)</w:t>
      </w:r>
    </w:p>
    <w:p w14:paraId="7BF6EAF0" w14:textId="77777777" w:rsidR="002B3F99" w:rsidRDefault="002B3F99" w:rsidP="002B3F99">
      <w:pPr>
        <w:pStyle w:val="NormalWeb"/>
        <w:spacing w:before="0" w:beforeAutospacing="0" w:after="240" w:afterAutospacing="0"/>
        <w:jc w:val="both"/>
        <w:rPr>
          <w:i/>
          <w:iCs/>
        </w:rPr>
      </w:pPr>
      <w:r w:rsidRPr="00193E36">
        <w:t> </w:t>
      </w:r>
      <w:r w:rsidRPr="00193E36">
        <w:t> </w:t>
      </w:r>
      <w:r w:rsidRPr="00193E36">
        <w:t xml:space="preserve">(2) Alte clauze rezolutorii și/sau suspensive: …………… </w:t>
      </w:r>
      <w:r w:rsidRPr="007C2EA3">
        <w:rPr>
          <w:i/>
          <w:iCs/>
        </w:rPr>
        <w:t>(Dacă este cazul, se vor stabili de către AM/OI la nivel de apel de proiecte)</w:t>
      </w:r>
    </w:p>
    <w:p w14:paraId="4A9FF7E4" w14:textId="77777777" w:rsidR="002B3F99" w:rsidRPr="00692FA1" w:rsidRDefault="002B3F99" w:rsidP="002B3F99">
      <w:pPr>
        <w:pStyle w:val="NormalWeb"/>
        <w:spacing w:before="0" w:beforeAutospacing="0" w:after="0" w:afterAutospacing="0"/>
        <w:jc w:val="both"/>
        <w:rPr>
          <w:color w:val="0000FF"/>
        </w:rPr>
      </w:pPr>
      <w:r w:rsidRPr="00692FA1">
        <w:rPr>
          <w:color w:val="0000FF"/>
        </w:rPr>
        <w:t> </w:t>
      </w:r>
      <w:r w:rsidRPr="00692FA1">
        <w:rPr>
          <w:color w:val="0000FF"/>
        </w:rPr>
        <w:t> </w:t>
      </w:r>
      <w:bookmarkStart w:id="3" w:name="_Hlk161744936"/>
      <w:r w:rsidRPr="00692FA1">
        <w:rPr>
          <w:color w:val="0000FF"/>
        </w:rPr>
        <w:t>ART. 26</w:t>
      </w:r>
    </w:p>
    <w:p w14:paraId="75F5D40B" w14:textId="77777777" w:rsidR="002B3F99" w:rsidRPr="00692FA1" w:rsidRDefault="002B3F99" w:rsidP="002B3F99">
      <w:pPr>
        <w:pStyle w:val="NormalWeb"/>
        <w:spacing w:before="0" w:beforeAutospacing="0" w:after="0" w:afterAutospacing="0"/>
        <w:jc w:val="both"/>
        <w:rPr>
          <w:b/>
          <w:bCs/>
        </w:rPr>
      </w:pPr>
      <w:r w:rsidRPr="00692FA1">
        <w:rPr>
          <w:b/>
          <w:bCs/>
        </w:rPr>
        <w:t> </w:t>
      </w:r>
      <w:r w:rsidRPr="00692FA1">
        <w:rPr>
          <w:b/>
          <w:bCs/>
        </w:rPr>
        <w:t> </w:t>
      </w:r>
      <w:r w:rsidRPr="00692FA1">
        <w:rPr>
          <w:b/>
          <w:bCs/>
        </w:rPr>
        <w:t>Dispoziții finale</w:t>
      </w:r>
    </w:p>
    <w:p w14:paraId="72D4B19D" w14:textId="77777777" w:rsidR="002B3F99" w:rsidRPr="00692FA1" w:rsidRDefault="002B3F99" w:rsidP="002B3F99">
      <w:pPr>
        <w:pStyle w:val="NormalWeb"/>
        <w:spacing w:before="0" w:beforeAutospacing="0" w:after="0" w:afterAutospacing="0"/>
        <w:jc w:val="both"/>
      </w:pPr>
      <w:r w:rsidRPr="00692FA1">
        <w:t> </w:t>
      </w:r>
      <w:r w:rsidRPr="00692FA1">
        <w:t> </w:t>
      </w:r>
      <w:r w:rsidRPr="00692FA1">
        <w:t>(1) Condițiile generale ale prezentului contract de finanțare se completează cu Condițiile specifice adoptate prin decizia ordonatorului principal de credite al AM/OI/conducătorul AM/OI</w:t>
      </w:r>
      <w:r>
        <w:t>,</w:t>
      </w:r>
      <w:r w:rsidRPr="00692FA1">
        <w:t xml:space="preserve"> care constituie anexa nr. 6 la prezentul contract de finanțare.</w:t>
      </w:r>
    </w:p>
    <w:bookmarkEnd w:id="3"/>
    <w:p w14:paraId="64AECB8B" w14:textId="77777777" w:rsidR="002B3F99" w:rsidRPr="00692FA1" w:rsidRDefault="002B3F99" w:rsidP="002B3F99">
      <w:pPr>
        <w:pStyle w:val="NormalWeb"/>
        <w:spacing w:before="0" w:beforeAutospacing="0" w:after="0" w:afterAutospacing="0"/>
        <w:jc w:val="both"/>
      </w:pPr>
      <w:r w:rsidRPr="00692FA1">
        <w:t> </w:t>
      </w:r>
      <w:r w:rsidRPr="00692FA1">
        <w:t> </w:t>
      </w:r>
      <w:r w:rsidRPr="00692FA1">
        <w:t>(2) Prin Condițiile specifice, AM/OI completează și, după caz, detaliază modul de aplicare a Condițiilor generale ale prezentului contract de finanțare.</w:t>
      </w:r>
    </w:p>
    <w:p w14:paraId="20C388E9" w14:textId="77777777" w:rsidR="002B3F99" w:rsidRPr="00692FA1" w:rsidRDefault="002B3F99" w:rsidP="002B3F99">
      <w:pPr>
        <w:pStyle w:val="NormalWeb"/>
        <w:spacing w:before="0" w:beforeAutospacing="0" w:after="0" w:afterAutospacing="0"/>
        <w:jc w:val="both"/>
      </w:pPr>
      <w:r w:rsidRPr="00692FA1">
        <w:t> </w:t>
      </w:r>
      <w:r w:rsidRPr="00692FA1">
        <w:t> </w:t>
      </w:r>
      <w:r w:rsidRPr="00692FA1">
        <w:t>(3) Condițiile specifice ale contractului de finanțare prevalează față de Condițiile generale, precum și asupra celorlalte anexe, dar nu pot conține prevederi contrare legislației naționale și europene aplicabile.</w:t>
      </w:r>
    </w:p>
    <w:p w14:paraId="08681E53" w14:textId="77777777" w:rsidR="002B3F99" w:rsidRPr="00692FA1" w:rsidRDefault="002B3F99" w:rsidP="002B3F99">
      <w:pPr>
        <w:pStyle w:val="NormalWeb"/>
        <w:spacing w:before="0" w:beforeAutospacing="0" w:after="0" w:afterAutospacing="0"/>
        <w:jc w:val="both"/>
      </w:pPr>
      <w:r w:rsidRPr="00692FA1">
        <w:t> </w:t>
      </w:r>
      <w:r w:rsidRPr="00692FA1">
        <w:t> </w:t>
      </w:r>
      <w:r w:rsidRPr="00692FA1">
        <w:t>(4) Pentru buna implementare și management al proiectului, AM/OI pune la dispoziția Beneficiarului Manualul Beneficiarului, în condițiile prevederilor art. 16 din Ordonanța de urgență a Guvernului nr. 23/2023.</w:t>
      </w:r>
    </w:p>
    <w:p w14:paraId="1D601B2A" w14:textId="77777777" w:rsidR="002B3F99" w:rsidRDefault="002B3F99" w:rsidP="002B3F99">
      <w:pPr>
        <w:pStyle w:val="NormalWeb"/>
        <w:spacing w:before="0" w:beforeAutospacing="0" w:after="0" w:afterAutospacing="0"/>
        <w:jc w:val="both"/>
      </w:pPr>
      <w:r w:rsidRPr="00692FA1">
        <w:t> </w:t>
      </w:r>
      <w:r w:rsidRPr="00692FA1">
        <w:t> </w:t>
      </w:r>
      <w:r w:rsidRPr="00692FA1">
        <w:t>(5) Prezentul contract de finanțare se încheie într-un singur exemplar, este semnat electronic de toate p</w:t>
      </w:r>
      <w:r>
        <w:t>ă</w:t>
      </w:r>
      <w:r w:rsidRPr="00692FA1">
        <w:t>rțile și transmis prin sistemul MySMIS2021.</w:t>
      </w:r>
    </w:p>
    <w:p w14:paraId="0AFED8E7" w14:textId="77777777" w:rsidR="002B3F99" w:rsidRDefault="002B3F99" w:rsidP="002B3F99"/>
    <w:p w14:paraId="6DD3C3B2" w14:textId="77777777" w:rsidR="002B3F99" w:rsidRPr="00692FA1" w:rsidRDefault="002B3F99" w:rsidP="002B3F99">
      <w:pPr>
        <w:pStyle w:val="HTMLPreformatted"/>
        <w:rPr>
          <w:sz w:val="18"/>
          <w:szCs w:val="18"/>
        </w:rPr>
      </w:pPr>
    </w:p>
    <w:tbl>
      <w:tblPr>
        <w:tblStyle w:val="TableGrid"/>
        <w:tblW w:w="8534" w:type="dxa"/>
        <w:tblInd w:w="546" w:type="dxa"/>
        <w:tblLook w:val="04A0" w:firstRow="1" w:lastRow="0" w:firstColumn="1" w:lastColumn="0" w:noHBand="0" w:noVBand="1"/>
      </w:tblPr>
      <w:tblGrid>
        <w:gridCol w:w="4411"/>
        <w:gridCol w:w="4123"/>
      </w:tblGrid>
      <w:tr w:rsidR="002B3F99" w:rsidRPr="00E952C4" w14:paraId="03ABBCF6" w14:textId="77777777" w:rsidTr="007D6FC7">
        <w:tc>
          <w:tcPr>
            <w:tcW w:w="4411" w:type="dxa"/>
          </w:tcPr>
          <w:p w14:paraId="70078330" w14:textId="77777777" w:rsidR="002B3F99" w:rsidRPr="00E952C4" w:rsidRDefault="002B3F99" w:rsidP="007D6FC7">
            <w:pPr>
              <w:jc w:val="both"/>
              <w:rPr>
                <w:rFonts w:ascii="Times New Roman" w:eastAsia="Times New Roman" w:hAnsi="Times New Roman" w:cs="Times New Roman"/>
                <w:sz w:val="20"/>
                <w:szCs w:val="20"/>
                <w:lang w:val="ro-RO"/>
              </w:rPr>
            </w:pPr>
            <w:r w:rsidRPr="00E952C4">
              <w:rPr>
                <w:rFonts w:ascii="Times New Roman" w:eastAsia="Times New Roman" w:hAnsi="Times New Roman" w:cs="Times New Roman"/>
                <w:sz w:val="20"/>
                <w:szCs w:val="20"/>
                <w:lang w:val="ro-RO"/>
              </w:rPr>
              <w:t xml:space="preserve">Pentru </w:t>
            </w:r>
            <w:r w:rsidRPr="00E952C4">
              <w:rPr>
                <w:rFonts w:ascii="Times New Roman" w:eastAsia="Arial" w:hAnsi="Times New Roman" w:cs="Times New Roman"/>
                <w:b/>
                <w:spacing w:val="-8"/>
                <w:sz w:val="20"/>
                <w:szCs w:val="20"/>
                <w:lang w:val="ro-RO"/>
              </w:rPr>
              <w:t>A</w:t>
            </w:r>
            <w:r w:rsidRPr="00E952C4">
              <w:rPr>
                <w:rFonts w:ascii="Times New Roman" w:eastAsia="Arial" w:hAnsi="Times New Roman" w:cs="Times New Roman"/>
                <w:b/>
                <w:sz w:val="20"/>
                <w:szCs w:val="20"/>
                <w:lang w:val="ro-RO"/>
              </w:rPr>
              <w:t>u</w:t>
            </w:r>
            <w:r w:rsidRPr="00E952C4">
              <w:rPr>
                <w:rFonts w:ascii="Times New Roman" w:eastAsia="Arial" w:hAnsi="Times New Roman" w:cs="Times New Roman"/>
                <w:b/>
                <w:spacing w:val="1"/>
                <w:sz w:val="20"/>
                <w:szCs w:val="20"/>
                <w:lang w:val="ro-RO"/>
              </w:rPr>
              <w:t>t</w:t>
            </w:r>
            <w:r w:rsidRPr="00E952C4">
              <w:rPr>
                <w:rFonts w:ascii="Times New Roman" w:eastAsia="Arial" w:hAnsi="Times New Roman" w:cs="Times New Roman"/>
                <w:b/>
                <w:sz w:val="20"/>
                <w:szCs w:val="20"/>
                <w:lang w:val="ro-RO"/>
              </w:rPr>
              <w:t>or</w:t>
            </w:r>
            <w:r w:rsidRPr="00E952C4">
              <w:rPr>
                <w:rFonts w:ascii="Times New Roman" w:eastAsia="Arial" w:hAnsi="Times New Roman" w:cs="Times New Roman"/>
                <w:b/>
                <w:spacing w:val="1"/>
                <w:sz w:val="20"/>
                <w:szCs w:val="20"/>
                <w:lang w:val="ro-RO"/>
              </w:rPr>
              <w:t>it</w:t>
            </w:r>
            <w:r w:rsidRPr="00E952C4">
              <w:rPr>
                <w:rFonts w:ascii="Times New Roman" w:eastAsia="Arial" w:hAnsi="Times New Roman" w:cs="Times New Roman"/>
                <w:b/>
                <w:sz w:val="20"/>
                <w:szCs w:val="20"/>
                <w:lang w:val="ro-RO"/>
              </w:rPr>
              <w:t>a</w:t>
            </w:r>
            <w:r w:rsidRPr="00E952C4">
              <w:rPr>
                <w:rFonts w:ascii="Times New Roman" w:eastAsia="Arial" w:hAnsi="Times New Roman" w:cs="Times New Roman"/>
                <w:b/>
                <w:spacing w:val="1"/>
                <w:sz w:val="20"/>
                <w:szCs w:val="20"/>
                <w:lang w:val="ro-RO"/>
              </w:rPr>
              <w:t>t</w:t>
            </w:r>
            <w:r w:rsidRPr="00E952C4">
              <w:rPr>
                <w:rFonts w:ascii="Times New Roman" w:eastAsia="Arial" w:hAnsi="Times New Roman" w:cs="Times New Roman"/>
                <w:b/>
                <w:sz w:val="20"/>
                <w:szCs w:val="20"/>
                <w:lang w:val="ro-RO"/>
              </w:rPr>
              <w:t>ea</w:t>
            </w:r>
            <w:r w:rsidRPr="00E952C4">
              <w:rPr>
                <w:rFonts w:ascii="Times New Roman" w:eastAsia="Arial" w:hAnsi="Times New Roman" w:cs="Times New Roman"/>
                <w:b/>
                <w:spacing w:val="-2"/>
                <w:sz w:val="20"/>
                <w:szCs w:val="20"/>
                <w:lang w:val="ro-RO"/>
              </w:rPr>
              <w:t xml:space="preserve"> </w:t>
            </w:r>
            <w:r w:rsidRPr="00E952C4">
              <w:rPr>
                <w:rFonts w:ascii="Times New Roman" w:eastAsia="Arial" w:hAnsi="Times New Roman" w:cs="Times New Roman"/>
                <w:b/>
                <w:sz w:val="20"/>
                <w:szCs w:val="20"/>
                <w:lang w:val="ro-RO"/>
              </w:rPr>
              <w:t>de</w:t>
            </w:r>
            <w:r w:rsidRPr="00E952C4">
              <w:rPr>
                <w:rFonts w:ascii="Times New Roman" w:eastAsia="Arial" w:hAnsi="Times New Roman" w:cs="Times New Roman"/>
                <w:b/>
                <w:spacing w:val="-1"/>
                <w:sz w:val="20"/>
                <w:szCs w:val="20"/>
                <w:lang w:val="ro-RO"/>
              </w:rPr>
              <w:t xml:space="preserve"> m</w:t>
            </w:r>
            <w:r w:rsidRPr="00E952C4">
              <w:rPr>
                <w:rFonts w:ascii="Times New Roman" w:eastAsia="Arial" w:hAnsi="Times New Roman" w:cs="Times New Roman"/>
                <w:b/>
                <w:sz w:val="20"/>
                <w:szCs w:val="20"/>
                <w:lang w:val="ro-RO"/>
              </w:rPr>
              <w:t>anageme</w:t>
            </w:r>
            <w:r w:rsidRPr="00E952C4">
              <w:rPr>
                <w:rFonts w:ascii="Times New Roman" w:eastAsia="Arial" w:hAnsi="Times New Roman" w:cs="Times New Roman"/>
                <w:b/>
                <w:spacing w:val="-3"/>
                <w:sz w:val="20"/>
                <w:szCs w:val="20"/>
                <w:lang w:val="ro-RO"/>
              </w:rPr>
              <w:t>n</w:t>
            </w:r>
            <w:r w:rsidRPr="00E952C4">
              <w:rPr>
                <w:rFonts w:ascii="Times New Roman" w:eastAsia="Arial" w:hAnsi="Times New Roman" w:cs="Times New Roman"/>
                <w:b/>
                <w:spacing w:val="1"/>
                <w:sz w:val="20"/>
                <w:szCs w:val="20"/>
                <w:lang w:val="ro-RO"/>
              </w:rPr>
              <w:t>t</w:t>
            </w:r>
            <w:r w:rsidRPr="00E952C4">
              <w:rPr>
                <w:rFonts w:ascii="Times New Roman" w:eastAsia="Arial" w:hAnsi="Times New Roman" w:cs="Times New Roman"/>
                <w:b/>
                <w:sz w:val="20"/>
                <w:szCs w:val="20"/>
                <w:lang w:val="ro-RO"/>
              </w:rPr>
              <w:t xml:space="preserve"> </w:t>
            </w:r>
          </w:p>
          <w:p w14:paraId="6B40CEA2" w14:textId="77777777" w:rsidR="002B3F99" w:rsidRPr="00E952C4" w:rsidRDefault="002B3F99" w:rsidP="007D6FC7">
            <w:pPr>
              <w:ind w:right="1588"/>
              <w:rPr>
                <w:rFonts w:ascii="Times New Roman" w:eastAsia="Arial" w:hAnsi="Times New Roman" w:cs="Times New Roman"/>
                <w:b/>
                <w:sz w:val="20"/>
                <w:szCs w:val="20"/>
                <w:lang w:val="ro-RO"/>
              </w:rPr>
            </w:pPr>
            <w:r w:rsidRPr="00E952C4">
              <w:rPr>
                <w:rFonts w:ascii="Times New Roman" w:eastAsia="Arial" w:hAnsi="Times New Roman" w:cs="Times New Roman"/>
                <w:b/>
                <w:spacing w:val="-1"/>
                <w:sz w:val="20"/>
                <w:szCs w:val="20"/>
                <w:lang w:val="ro-RO"/>
              </w:rPr>
              <w:t>N</w:t>
            </w:r>
            <w:r w:rsidRPr="00E952C4">
              <w:rPr>
                <w:rFonts w:ascii="Times New Roman" w:eastAsia="Arial" w:hAnsi="Times New Roman" w:cs="Times New Roman"/>
                <w:b/>
                <w:sz w:val="20"/>
                <w:szCs w:val="20"/>
                <w:lang w:val="ro-RO"/>
              </w:rPr>
              <w:t xml:space="preserve">ume: </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z w:val="20"/>
                <w:szCs w:val="20"/>
                <w:lang w:val="ro-RO"/>
              </w:rPr>
              <w:t xml:space="preserve">. </w:t>
            </w:r>
          </w:p>
          <w:p w14:paraId="304402FB" w14:textId="77777777" w:rsidR="002B3F99" w:rsidRPr="00E952C4" w:rsidRDefault="002B3F99" w:rsidP="007D6FC7">
            <w:pPr>
              <w:ind w:right="1588"/>
              <w:rPr>
                <w:rFonts w:ascii="Times New Roman" w:eastAsia="Arial" w:hAnsi="Times New Roman" w:cs="Times New Roman"/>
                <w:b/>
                <w:sz w:val="20"/>
                <w:szCs w:val="20"/>
                <w:lang w:val="ro-RO"/>
              </w:rPr>
            </w:pPr>
            <w:r w:rsidRPr="00E952C4">
              <w:rPr>
                <w:rFonts w:ascii="Times New Roman" w:eastAsia="Arial" w:hAnsi="Times New Roman" w:cs="Times New Roman"/>
                <w:b/>
                <w:sz w:val="20"/>
                <w:szCs w:val="20"/>
                <w:lang w:val="ro-RO"/>
              </w:rPr>
              <w:t>Func</w:t>
            </w:r>
            <w:r w:rsidRPr="00E952C4">
              <w:rPr>
                <w:rFonts w:ascii="Times New Roman" w:eastAsia="Arial" w:hAnsi="Times New Roman" w:cs="Times New Roman"/>
                <w:b/>
                <w:spacing w:val="1"/>
                <w:sz w:val="20"/>
                <w:szCs w:val="20"/>
                <w:lang w:val="ro-RO"/>
              </w:rPr>
              <w:t>ți</w:t>
            </w:r>
            <w:r w:rsidRPr="00E952C4">
              <w:rPr>
                <w:rFonts w:ascii="Times New Roman" w:eastAsia="Arial" w:hAnsi="Times New Roman" w:cs="Times New Roman"/>
                <w:b/>
                <w:spacing w:val="-3"/>
                <w:sz w:val="20"/>
                <w:szCs w:val="20"/>
                <w:lang w:val="ro-RO"/>
              </w:rPr>
              <w:t>e</w:t>
            </w:r>
            <w:r w:rsidRPr="00E952C4">
              <w:rPr>
                <w:rFonts w:ascii="Times New Roman" w:eastAsia="Arial" w:hAnsi="Times New Roman" w:cs="Times New Roman"/>
                <w:b/>
                <w:sz w:val="20"/>
                <w:szCs w:val="20"/>
                <w:lang w:val="ro-RO"/>
              </w:rPr>
              <w:t>:</w:t>
            </w:r>
            <w:r w:rsidRPr="00E952C4">
              <w:rPr>
                <w:rFonts w:ascii="Times New Roman" w:eastAsia="Arial" w:hAnsi="Times New Roman" w:cs="Times New Roman"/>
                <w:b/>
                <w:spacing w:val="2"/>
                <w:sz w:val="20"/>
                <w:szCs w:val="20"/>
                <w:lang w:val="ro-RO"/>
              </w:rPr>
              <w:t xml:space="preserve"> </w:t>
            </w:r>
            <w:r w:rsidRPr="00E952C4">
              <w:rPr>
                <w:rFonts w:ascii="Times New Roman" w:eastAsia="Arial" w:hAnsi="Times New Roman" w:cs="Times New Roman"/>
                <w:b/>
                <w:spacing w:val="-2"/>
                <w:sz w:val="20"/>
                <w:szCs w:val="20"/>
                <w:lang w:val="ro-RO"/>
              </w:rPr>
              <w:t>…</w:t>
            </w:r>
            <w:r w:rsidRPr="00E952C4">
              <w:rPr>
                <w:rFonts w:ascii="Times New Roman" w:eastAsia="Arial" w:hAnsi="Times New Roman" w:cs="Times New Roman"/>
                <w:b/>
                <w:sz w:val="20"/>
                <w:szCs w:val="20"/>
                <w:lang w:val="ro-RO"/>
              </w:rPr>
              <w:t>……</w:t>
            </w:r>
            <w:r w:rsidRPr="00E952C4">
              <w:rPr>
                <w:rFonts w:ascii="Times New Roman" w:eastAsia="Arial" w:hAnsi="Times New Roman" w:cs="Times New Roman"/>
                <w:b/>
                <w:spacing w:val="-2"/>
                <w:sz w:val="20"/>
                <w:szCs w:val="20"/>
                <w:lang w:val="ro-RO"/>
              </w:rPr>
              <w:t>…</w:t>
            </w:r>
            <w:r w:rsidRPr="00E952C4">
              <w:rPr>
                <w:rFonts w:ascii="Times New Roman" w:eastAsia="Arial" w:hAnsi="Times New Roman" w:cs="Times New Roman"/>
                <w:b/>
                <w:sz w:val="20"/>
                <w:szCs w:val="20"/>
                <w:lang w:val="ro-RO"/>
              </w:rPr>
              <w:t>….</w:t>
            </w:r>
          </w:p>
          <w:p w14:paraId="3C3320D7" w14:textId="77777777" w:rsidR="002B3F99" w:rsidRPr="00E952C4" w:rsidRDefault="002B3F99" w:rsidP="007D6FC7">
            <w:pPr>
              <w:rPr>
                <w:rFonts w:ascii="Times New Roman" w:eastAsia="Times New Roman" w:hAnsi="Times New Roman" w:cs="Times New Roman"/>
                <w:sz w:val="20"/>
                <w:szCs w:val="20"/>
                <w:lang w:val="ro-RO"/>
              </w:rPr>
            </w:pPr>
            <w:r w:rsidRPr="00E952C4">
              <w:rPr>
                <w:rFonts w:ascii="Times New Roman" w:eastAsia="Arial" w:hAnsi="Times New Roman" w:cs="Times New Roman"/>
                <w:b/>
                <w:spacing w:val="-1"/>
                <w:sz w:val="20"/>
                <w:szCs w:val="20"/>
                <w:lang w:val="ro-RO"/>
              </w:rPr>
              <w:t>S</w:t>
            </w:r>
            <w:r w:rsidRPr="00E952C4">
              <w:rPr>
                <w:rFonts w:ascii="Times New Roman" w:eastAsia="Arial" w:hAnsi="Times New Roman" w:cs="Times New Roman"/>
                <w:b/>
                <w:sz w:val="20"/>
                <w:szCs w:val="20"/>
                <w:lang w:val="ro-RO"/>
              </w:rPr>
              <w:t>emnă</w:t>
            </w:r>
            <w:r w:rsidRPr="00E952C4">
              <w:rPr>
                <w:rFonts w:ascii="Times New Roman" w:eastAsia="Arial" w:hAnsi="Times New Roman" w:cs="Times New Roman"/>
                <w:b/>
                <w:spacing w:val="1"/>
                <w:sz w:val="20"/>
                <w:szCs w:val="20"/>
                <w:lang w:val="ro-RO"/>
              </w:rPr>
              <w:t>t</w:t>
            </w:r>
            <w:r w:rsidRPr="00E952C4">
              <w:rPr>
                <w:rFonts w:ascii="Times New Roman" w:eastAsia="Arial" w:hAnsi="Times New Roman" w:cs="Times New Roman"/>
                <w:b/>
                <w:sz w:val="20"/>
                <w:szCs w:val="20"/>
                <w:lang w:val="ro-RO"/>
              </w:rPr>
              <w:t>ur</w:t>
            </w:r>
            <w:r w:rsidRPr="00E952C4">
              <w:rPr>
                <w:rFonts w:ascii="Times New Roman" w:eastAsia="Arial" w:hAnsi="Times New Roman" w:cs="Times New Roman"/>
                <w:b/>
                <w:spacing w:val="-3"/>
                <w:sz w:val="20"/>
                <w:szCs w:val="20"/>
                <w:lang w:val="ro-RO"/>
              </w:rPr>
              <w:t>a</w:t>
            </w:r>
            <w:r w:rsidRPr="00E952C4">
              <w:rPr>
                <w:rFonts w:ascii="Times New Roman" w:eastAsia="Arial" w:hAnsi="Times New Roman" w:cs="Times New Roman"/>
                <w:b/>
                <w:sz w:val="20"/>
                <w:szCs w:val="20"/>
                <w:lang w:val="ro-RO"/>
              </w:rPr>
              <w:t>:</w:t>
            </w:r>
          </w:p>
          <w:p w14:paraId="107FA0CA" w14:textId="77777777" w:rsidR="002B3F99" w:rsidRPr="00E952C4" w:rsidRDefault="002B3F99" w:rsidP="007D6FC7">
            <w:pPr>
              <w:rPr>
                <w:rFonts w:ascii="Times New Roman" w:eastAsia="Arial" w:hAnsi="Times New Roman" w:cs="Times New Roman"/>
                <w:b/>
                <w:position w:val="-1"/>
                <w:sz w:val="20"/>
                <w:szCs w:val="20"/>
                <w:lang w:val="ro-RO"/>
              </w:rPr>
            </w:pPr>
            <w:r w:rsidRPr="00E952C4">
              <w:rPr>
                <w:rFonts w:ascii="Times New Roman" w:eastAsia="Arial" w:hAnsi="Times New Roman" w:cs="Times New Roman"/>
                <w:b/>
                <w:spacing w:val="-1"/>
                <w:position w:val="-1"/>
                <w:sz w:val="20"/>
                <w:szCs w:val="20"/>
                <w:lang w:val="ro-RO"/>
              </w:rPr>
              <w:t>D</w:t>
            </w:r>
            <w:r w:rsidRPr="00E952C4">
              <w:rPr>
                <w:rFonts w:ascii="Times New Roman" w:eastAsia="Arial" w:hAnsi="Times New Roman" w:cs="Times New Roman"/>
                <w:b/>
                <w:position w:val="-1"/>
                <w:sz w:val="20"/>
                <w:szCs w:val="20"/>
                <w:lang w:val="ro-RO"/>
              </w:rPr>
              <w:t>a</w:t>
            </w:r>
            <w:r w:rsidRPr="00E952C4">
              <w:rPr>
                <w:rFonts w:ascii="Times New Roman" w:eastAsia="Arial" w:hAnsi="Times New Roman" w:cs="Times New Roman"/>
                <w:b/>
                <w:spacing w:val="1"/>
                <w:position w:val="-1"/>
                <w:sz w:val="20"/>
                <w:szCs w:val="20"/>
                <w:lang w:val="ro-RO"/>
              </w:rPr>
              <w:t>t</w:t>
            </w:r>
            <w:r w:rsidRPr="00E952C4">
              <w:rPr>
                <w:rFonts w:ascii="Times New Roman" w:eastAsia="Arial" w:hAnsi="Times New Roman" w:cs="Times New Roman"/>
                <w:b/>
                <w:position w:val="-1"/>
                <w:sz w:val="20"/>
                <w:szCs w:val="20"/>
                <w:lang w:val="ro-RO"/>
              </w:rPr>
              <w:t>a:</w:t>
            </w:r>
          </w:p>
          <w:p w14:paraId="0B482034" w14:textId="77777777" w:rsidR="002B3F99" w:rsidRDefault="002B3F99" w:rsidP="007D6FC7">
            <w:pPr>
              <w:rPr>
                <w:rFonts w:ascii="Times New Roman" w:eastAsia="Arial" w:hAnsi="Times New Roman" w:cs="Times New Roman"/>
                <w:sz w:val="20"/>
                <w:szCs w:val="20"/>
                <w:lang w:val="ro-RO"/>
              </w:rPr>
            </w:pPr>
          </w:p>
          <w:p w14:paraId="690834EB" w14:textId="77777777" w:rsidR="002B3F99" w:rsidRPr="00E952C4" w:rsidRDefault="002B3F99" w:rsidP="007D6FC7">
            <w:pPr>
              <w:rPr>
                <w:rFonts w:ascii="Times New Roman" w:eastAsia="Arial" w:hAnsi="Times New Roman" w:cs="Times New Roman"/>
                <w:sz w:val="20"/>
                <w:szCs w:val="20"/>
                <w:lang w:val="ro-RO"/>
              </w:rPr>
            </w:pPr>
          </w:p>
          <w:p w14:paraId="7AE306E4" w14:textId="77777777" w:rsidR="002B3F99" w:rsidRPr="00193E36" w:rsidRDefault="002B3F99" w:rsidP="007D6FC7">
            <w:pPr>
              <w:jc w:val="both"/>
              <w:rPr>
                <w:rFonts w:ascii="Times New Roman" w:eastAsia="Times New Roman" w:hAnsi="Times New Roman" w:cs="Times New Roman"/>
                <w:sz w:val="20"/>
                <w:szCs w:val="20"/>
                <w:lang w:val="ro-RO"/>
              </w:rPr>
            </w:pPr>
            <w:r w:rsidRPr="00193E36">
              <w:rPr>
                <w:rFonts w:ascii="Times New Roman" w:eastAsia="Times New Roman" w:hAnsi="Times New Roman" w:cs="Times New Roman"/>
                <w:sz w:val="20"/>
                <w:szCs w:val="20"/>
                <w:lang w:val="ro-RO"/>
              </w:rPr>
              <w:t xml:space="preserve">Pentru </w:t>
            </w:r>
            <w:r w:rsidRPr="00193E36">
              <w:rPr>
                <w:rFonts w:ascii="Times New Roman" w:eastAsia="Arial" w:hAnsi="Times New Roman" w:cs="Times New Roman"/>
                <w:b/>
                <w:sz w:val="20"/>
                <w:szCs w:val="20"/>
                <w:lang w:val="ro-RO"/>
              </w:rPr>
              <w:t xml:space="preserve">Organismul intermediar </w:t>
            </w:r>
          </w:p>
          <w:p w14:paraId="728C4BC4" w14:textId="77777777" w:rsidR="002B3F99" w:rsidRPr="00193E36" w:rsidRDefault="002B3F99" w:rsidP="007D6FC7">
            <w:pPr>
              <w:ind w:right="1588"/>
              <w:rPr>
                <w:rFonts w:ascii="Times New Roman" w:eastAsia="Arial" w:hAnsi="Times New Roman" w:cs="Times New Roman"/>
                <w:b/>
                <w:sz w:val="20"/>
                <w:szCs w:val="20"/>
                <w:lang w:val="ro-RO"/>
              </w:rPr>
            </w:pPr>
            <w:r w:rsidRPr="00193E36">
              <w:rPr>
                <w:rFonts w:ascii="Times New Roman" w:eastAsia="Arial" w:hAnsi="Times New Roman" w:cs="Times New Roman"/>
                <w:b/>
                <w:spacing w:val="-1"/>
                <w:sz w:val="20"/>
                <w:szCs w:val="20"/>
                <w:lang w:val="ro-RO"/>
              </w:rPr>
              <w:t>N</w:t>
            </w:r>
            <w:r w:rsidRPr="00193E36">
              <w:rPr>
                <w:rFonts w:ascii="Times New Roman" w:eastAsia="Arial" w:hAnsi="Times New Roman" w:cs="Times New Roman"/>
                <w:b/>
                <w:sz w:val="20"/>
                <w:szCs w:val="20"/>
                <w:lang w:val="ro-RO"/>
              </w:rPr>
              <w:t xml:space="preserve">ume: </w:t>
            </w:r>
            <w:r w:rsidRPr="00193E36">
              <w:rPr>
                <w:rFonts w:ascii="Times New Roman" w:eastAsia="Arial" w:hAnsi="Times New Roman" w:cs="Times New Roman"/>
                <w:b/>
                <w:spacing w:val="1"/>
                <w:sz w:val="20"/>
                <w:szCs w:val="20"/>
                <w:lang w:val="ro-RO"/>
              </w:rPr>
              <w:t>.</w:t>
            </w:r>
            <w:r w:rsidRPr="00193E36">
              <w:rPr>
                <w:rFonts w:ascii="Times New Roman" w:eastAsia="Arial" w:hAnsi="Times New Roman" w:cs="Times New Roman"/>
                <w:b/>
                <w:spacing w:val="-1"/>
                <w:sz w:val="20"/>
                <w:szCs w:val="20"/>
                <w:lang w:val="ro-RO"/>
              </w:rPr>
              <w:t>.</w:t>
            </w:r>
            <w:r w:rsidRPr="00193E36">
              <w:rPr>
                <w:rFonts w:ascii="Times New Roman" w:eastAsia="Arial" w:hAnsi="Times New Roman" w:cs="Times New Roman"/>
                <w:b/>
                <w:spacing w:val="1"/>
                <w:sz w:val="20"/>
                <w:szCs w:val="20"/>
                <w:lang w:val="ro-RO"/>
              </w:rPr>
              <w:t>.</w:t>
            </w:r>
            <w:r w:rsidRPr="00193E36">
              <w:rPr>
                <w:rFonts w:ascii="Times New Roman" w:eastAsia="Arial" w:hAnsi="Times New Roman" w:cs="Times New Roman"/>
                <w:b/>
                <w:spacing w:val="-1"/>
                <w:sz w:val="20"/>
                <w:szCs w:val="20"/>
                <w:lang w:val="ro-RO"/>
              </w:rPr>
              <w:t>.</w:t>
            </w:r>
            <w:r w:rsidRPr="00193E36">
              <w:rPr>
                <w:rFonts w:ascii="Times New Roman" w:eastAsia="Arial" w:hAnsi="Times New Roman" w:cs="Times New Roman"/>
                <w:b/>
                <w:spacing w:val="1"/>
                <w:sz w:val="20"/>
                <w:szCs w:val="20"/>
                <w:lang w:val="ro-RO"/>
              </w:rPr>
              <w:t>.</w:t>
            </w:r>
            <w:r w:rsidRPr="00193E36">
              <w:rPr>
                <w:rFonts w:ascii="Times New Roman" w:eastAsia="Arial" w:hAnsi="Times New Roman" w:cs="Times New Roman"/>
                <w:b/>
                <w:spacing w:val="-1"/>
                <w:sz w:val="20"/>
                <w:szCs w:val="20"/>
                <w:lang w:val="ro-RO"/>
              </w:rPr>
              <w:t>..</w:t>
            </w:r>
            <w:r w:rsidRPr="00193E36">
              <w:rPr>
                <w:rFonts w:ascii="Times New Roman" w:eastAsia="Arial" w:hAnsi="Times New Roman" w:cs="Times New Roman"/>
                <w:b/>
                <w:spacing w:val="1"/>
                <w:sz w:val="20"/>
                <w:szCs w:val="20"/>
                <w:lang w:val="ro-RO"/>
              </w:rPr>
              <w:t>.</w:t>
            </w:r>
            <w:r w:rsidRPr="00193E36">
              <w:rPr>
                <w:rFonts w:ascii="Times New Roman" w:eastAsia="Arial" w:hAnsi="Times New Roman" w:cs="Times New Roman"/>
                <w:b/>
                <w:spacing w:val="-1"/>
                <w:sz w:val="20"/>
                <w:szCs w:val="20"/>
                <w:lang w:val="ro-RO"/>
              </w:rPr>
              <w:t>.</w:t>
            </w:r>
            <w:r w:rsidRPr="00193E36">
              <w:rPr>
                <w:rFonts w:ascii="Times New Roman" w:eastAsia="Arial" w:hAnsi="Times New Roman" w:cs="Times New Roman"/>
                <w:b/>
                <w:spacing w:val="1"/>
                <w:sz w:val="20"/>
                <w:szCs w:val="20"/>
                <w:lang w:val="ro-RO"/>
              </w:rPr>
              <w:t>.</w:t>
            </w:r>
            <w:r w:rsidRPr="00193E36">
              <w:rPr>
                <w:rFonts w:ascii="Times New Roman" w:eastAsia="Arial" w:hAnsi="Times New Roman" w:cs="Times New Roman"/>
                <w:b/>
                <w:spacing w:val="-1"/>
                <w:sz w:val="20"/>
                <w:szCs w:val="20"/>
                <w:lang w:val="ro-RO"/>
              </w:rPr>
              <w:t>.</w:t>
            </w:r>
            <w:r w:rsidRPr="00193E36">
              <w:rPr>
                <w:rFonts w:ascii="Times New Roman" w:eastAsia="Arial" w:hAnsi="Times New Roman" w:cs="Times New Roman"/>
                <w:b/>
                <w:spacing w:val="1"/>
                <w:sz w:val="20"/>
                <w:szCs w:val="20"/>
                <w:lang w:val="ro-RO"/>
              </w:rPr>
              <w:t>.</w:t>
            </w:r>
            <w:r w:rsidRPr="00193E36">
              <w:rPr>
                <w:rFonts w:ascii="Times New Roman" w:eastAsia="Arial" w:hAnsi="Times New Roman" w:cs="Times New Roman"/>
                <w:b/>
                <w:spacing w:val="-1"/>
                <w:sz w:val="20"/>
                <w:szCs w:val="20"/>
                <w:lang w:val="ro-RO"/>
              </w:rPr>
              <w:t>.</w:t>
            </w:r>
            <w:r w:rsidRPr="00193E36">
              <w:rPr>
                <w:rFonts w:ascii="Times New Roman" w:eastAsia="Arial" w:hAnsi="Times New Roman" w:cs="Times New Roman"/>
                <w:b/>
                <w:sz w:val="20"/>
                <w:szCs w:val="20"/>
                <w:lang w:val="ro-RO"/>
              </w:rPr>
              <w:t xml:space="preserve">. </w:t>
            </w:r>
          </w:p>
          <w:p w14:paraId="0B43909F" w14:textId="77777777" w:rsidR="002B3F99" w:rsidRPr="00193E36" w:rsidRDefault="002B3F99" w:rsidP="007D6FC7">
            <w:pPr>
              <w:ind w:right="1588"/>
              <w:rPr>
                <w:rFonts w:ascii="Times New Roman" w:eastAsia="Arial" w:hAnsi="Times New Roman" w:cs="Times New Roman"/>
                <w:b/>
                <w:sz w:val="20"/>
                <w:szCs w:val="20"/>
                <w:lang w:val="ro-RO"/>
              </w:rPr>
            </w:pPr>
            <w:r w:rsidRPr="00193E36">
              <w:rPr>
                <w:rFonts w:ascii="Times New Roman" w:eastAsia="Arial" w:hAnsi="Times New Roman" w:cs="Times New Roman"/>
                <w:b/>
                <w:sz w:val="20"/>
                <w:szCs w:val="20"/>
                <w:lang w:val="ro-RO"/>
              </w:rPr>
              <w:t>Func</w:t>
            </w:r>
            <w:r w:rsidRPr="00193E36">
              <w:rPr>
                <w:rFonts w:ascii="Times New Roman" w:eastAsia="Arial" w:hAnsi="Times New Roman" w:cs="Times New Roman"/>
                <w:b/>
                <w:spacing w:val="1"/>
                <w:sz w:val="20"/>
                <w:szCs w:val="20"/>
                <w:lang w:val="ro-RO"/>
              </w:rPr>
              <w:t>ți</w:t>
            </w:r>
            <w:r w:rsidRPr="00193E36">
              <w:rPr>
                <w:rFonts w:ascii="Times New Roman" w:eastAsia="Arial" w:hAnsi="Times New Roman" w:cs="Times New Roman"/>
                <w:b/>
                <w:spacing w:val="-3"/>
                <w:sz w:val="20"/>
                <w:szCs w:val="20"/>
                <w:lang w:val="ro-RO"/>
              </w:rPr>
              <w:t>e</w:t>
            </w:r>
            <w:r w:rsidRPr="00193E36">
              <w:rPr>
                <w:rFonts w:ascii="Times New Roman" w:eastAsia="Arial" w:hAnsi="Times New Roman" w:cs="Times New Roman"/>
                <w:b/>
                <w:sz w:val="20"/>
                <w:szCs w:val="20"/>
                <w:lang w:val="ro-RO"/>
              </w:rPr>
              <w:t>:</w:t>
            </w:r>
            <w:r w:rsidRPr="00193E36">
              <w:rPr>
                <w:rFonts w:ascii="Times New Roman" w:eastAsia="Arial" w:hAnsi="Times New Roman" w:cs="Times New Roman"/>
                <w:b/>
                <w:spacing w:val="2"/>
                <w:sz w:val="20"/>
                <w:szCs w:val="20"/>
                <w:lang w:val="ro-RO"/>
              </w:rPr>
              <w:t xml:space="preserve"> </w:t>
            </w:r>
            <w:r w:rsidRPr="00193E36">
              <w:rPr>
                <w:rFonts w:ascii="Times New Roman" w:eastAsia="Arial" w:hAnsi="Times New Roman" w:cs="Times New Roman"/>
                <w:b/>
                <w:spacing w:val="-2"/>
                <w:sz w:val="20"/>
                <w:szCs w:val="20"/>
                <w:lang w:val="ro-RO"/>
              </w:rPr>
              <w:t>…</w:t>
            </w:r>
            <w:r w:rsidRPr="00193E36">
              <w:rPr>
                <w:rFonts w:ascii="Times New Roman" w:eastAsia="Arial" w:hAnsi="Times New Roman" w:cs="Times New Roman"/>
                <w:b/>
                <w:sz w:val="20"/>
                <w:szCs w:val="20"/>
                <w:lang w:val="ro-RO"/>
              </w:rPr>
              <w:t>……</w:t>
            </w:r>
            <w:r w:rsidRPr="00193E36">
              <w:rPr>
                <w:rFonts w:ascii="Times New Roman" w:eastAsia="Arial" w:hAnsi="Times New Roman" w:cs="Times New Roman"/>
                <w:b/>
                <w:spacing w:val="-2"/>
                <w:sz w:val="20"/>
                <w:szCs w:val="20"/>
                <w:lang w:val="ro-RO"/>
              </w:rPr>
              <w:t>…</w:t>
            </w:r>
            <w:r w:rsidRPr="00193E36">
              <w:rPr>
                <w:rFonts w:ascii="Times New Roman" w:eastAsia="Arial" w:hAnsi="Times New Roman" w:cs="Times New Roman"/>
                <w:b/>
                <w:sz w:val="20"/>
                <w:szCs w:val="20"/>
                <w:lang w:val="ro-RO"/>
              </w:rPr>
              <w:t>….</w:t>
            </w:r>
          </w:p>
          <w:p w14:paraId="3A0FE553" w14:textId="77777777" w:rsidR="002B3F99" w:rsidRPr="00193E36" w:rsidRDefault="002B3F99" w:rsidP="007D6FC7">
            <w:pPr>
              <w:rPr>
                <w:rFonts w:ascii="Times New Roman" w:eastAsia="Times New Roman" w:hAnsi="Times New Roman" w:cs="Times New Roman"/>
                <w:sz w:val="20"/>
                <w:szCs w:val="20"/>
                <w:lang w:val="ro-RO"/>
              </w:rPr>
            </w:pPr>
            <w:r w:rsidRPr="00193E36">
              <w:rPr>
                <w:rFonts w:ascii="Times New Roman" w:eastAsia="Arial" w:hAnsi="Times New Roman" w:cs="Times New Roman"/>
                <w:b/>
                <w:spacing w:val="-1"/>
                <w:sz w:val="20"/>
                <w:szCs w:val="20"/>
                <w:lang w:val="ro-RO"/>
              </w:rPr>
              <w:t>S</w:t>
            </w:r>
            <w:r w:rsidRPr="00193E36">
              <w:rPr>
                <w:rFonts w:ascii="Times New Roman" w:eastAsia="Arial" w:hAnsi="Times New Roman" w:cs="Times New Roman"/>
                <w:b/>
                <w:sz w:val="20"/>
                <w:szCs w:val="20"/>
                <w:lang w:val="ro-RO"/>
              </w:rPr>
              <w:t>emnă</w:t>
            </w:r>
            <w:r w:rsidRPr="00193E36">
              <w:rPr>
                <w:rFonts w:ascii="Times New Roman" w:eastAsia="Arial" w:hAnsi="Times New Roman" w:cs="Times New Roman"/>
                <w:b/>
                <w:spacing w:val="1"/>
                <w:sz w:val="20"/>
                <w:szCs w:val="20"/>
                <w:lang w:val="ro-RO"/>
              </w:rPr>
              <w:t>t</w:t>
            </w:r>
            <w:r w:rsidRPr="00193E36">
              <w:rPr>
                <w:rFonts w:ascii="Times New Roman" w:eastAsia="Arial" w:hAnsi="Times New Roman" w:cs="Times New Roman"/>
                <w:b/>
                <w:sz w:val="20"/>
                <w:szCs w:val="20"/>
                <w:lang w:val="ro-RO"/>
              </w:rPr>
              <w:t>ur</w:t>
            </w:r>
            <w:r w:rsidRPr="00193E36">
              <w:rPr>
                <w:rFonts w:ascii="Times New Roman" w:eastAsia="Arial" w:hAnsi="Times New Roman" w:cs="Times New Roman"/>
                <w:b/>
                <w:spacing w:val="-3"/>
                <w:sz w:val="20"/>
                <w:szCs w:val="20"/>
                <w:lang w:val="ro-RO"/>
              </w:rPr>
              <w:t>a</w:t>
            </w:r>
            <w:r w:rsidRPr="00193E36">
              <w:rPr>
                <w:rFonts w:ascii="Times New Roman" w:eastAsia="Arial" w:hAnsi="Times New Roman" w:cs="Times New Roman"/>
                <w:b/>
                <w:sz w:val="20"/>
                <w:szCs w:val="20"/>
                <w:lang w:val="ro-RO"/>
              </w:rPr>
              <w:t>:</w:t>
            </w:r>
          </w:p>
          <w:p w14:paraId="0EDD7886" w14:textId="77777777" w:rsidR="002B3F99" w:rsidRPr="00E952C4" w:rsidRDefault="002B3F99" w:rsidP="007D6FC7">
            <w:pPr>
              <w:rPr>
                <w:rFonts w:ascii="Times New Roman" w:eastAsia="Arial" w:hAnsi="Times New Roman" w:cs="Times New Roman"/>
                <w:sz w:val="20"/>
                <w:szCs w:val="20"/>
                <w:lang w:val="ro-RO"/>
              </w:rPr>
            </w:pPr>
            <w:r w:rsidRPr="00193E36">
              <w:rPr>
                <w:rFonts w:ascii="Times New Roman" w:eastAsia="Arial" w:hAnsi="Times New Roman" w:cs="Times New Roman"/>
                <w:b/>
                <w:spacing w:val="-1"/>
                <w:position w:val="-1"/>
                <w:sz w:val="20"/>
                <w:szCs w:val="20"/>
                <w:lang w:val="ro-RO"/>
              </w:rPr>
              <w:t>D</w:t>
            </w:r>
            <w:r w:rsidRPr="00193E36">
              <w:rPr>
                <w:rFonts w:ascii="Times New Roman" w:eastAsia="Arial" w:hAnsi="Times New Roman" w:cs="Times New Roman"/>
                <w:b/>
                <w:position w:val="-1"/>
                <w:sz w:val="20"/>
                <w:szCs w:val="20"/>
                <w:lang w:val="ro-RO"/>
              </w:rPr>
              <w:t>a</w:t>
            </w:r>
            <w:r w:rsidRPr="00193E36">
              <w:rPr>
                <w:rFonts w:ascii="Times New Roman" w:eastAsia="Arial" w:hAnsi="Times New Roman" w:cs="Times New Roman"/>
                <w:b/>
                <w:spacing w:val="1"/>
                <w:position w:val="-1"/>
                <w:sz w:val="20"/>
                <w:szCs w:val="20"/>
                <w:lang w:val="ro-RO"/>
              </w:rPr>
              <w:t>t</w:t>
            </w:r>
            <w:r w:rsidRPr="00193E36">
              <w:rPr>
                <w:rFonts w:ascii="Times New Roman" w:eastAsia="Arial" w:hAnsi="Times New Roman" w:cs="Times New Roman"/>
                <w:b/>
                <w:position w:val="-1"/>
                <w:sz w:val="20"/>
                <w:szCs w:val="20"/>
                <w:lang w:val="ro-RO"/>
              </w:rPr>
              <w:t>a:</w:t>
            </w:r>
          </w:p>
        </w:tc>
        <w:tc>
          <w:tcPr>
            <w:tcW w:w="4123" w:type="dxa"/>
          </w:tcPr>
          <w:p w14:paraId="61655836" w14:textId="77777777" w:rsidR="002B3F99" w:rsidRPr="00E952C4" w:rsidRDefault="002B3F99" w:rsidP="007D6FC7">
            <w:pPr>
              <w:rPr>
                <w:rFonts w:ascii="Times New Roman" w:eastAsia="Times New Roman" w:hAnsi="Times New Roman" w:cs="Times New Roman"/>
                <w:i/>
                <w:iCs/>
                <w:sz w:val="20"/>
                <w:szCs w:val="20"/>
                <w:lang w:val="ro-RO"/>
              </w:rPr>
            </w:pPr>
            <w:r w:rsidRPr="00E952C4">
              <w:rPr>
                <w:rFonts w:ascii="Times New Roman" w:eastAsia="Times New Roman" w:hAnsi="Times New Roman" w:cs="Times New Roman"/>
                <w:sz w:val="20"/>
                <w:szCs w:val="20"/>
                <w:lang w:val="ro-RO"/>
              </w:rPr>
              <w:t xml:space="preserve">Pentru </w:t>
            </w:r>
            <w:r w:rsidRPr="00E437A1">
              <w:rPr>
                <w:rFonts w:ascii="Times New Roman" w:eastAsia="Times New Roman" w:hAnsi="Times New Roman" w:cs="Times New Roman"/>
                <w:b/>
                <w:bCs/>
                <w:sz w:val="20"/>
                <w:szCs w:val="20"/>
                <w:lang w:val="ro-RO"/>
              </w:rPr>
              <w:t>Beneficiar</w:t>
            </w:r>
          </w:p>
          <w:p w14:paraId="07F5FDEA" w14:textId="77777777" w:rsidR="002B3F99" w:rsidRPr="00E952C4" w:rsidRDefault="002B3F99" w:rsidP="007D6FC7">
            <w:pPr>
              <w:ind w:right="1588"/>
              <w:rPr>
                <w:rFonts w:ascii="Times New Roman" w:eastAsia="Arial" w:hAnsi="Times New Roman" w:cs="Times New Roman"/>
                <w:b/>
                <w:sz w:val="20"/>
                <w:szCs w:val="20"/>
                <w:lang w:val="ro-RO"/>
              </w:rPr>
            </w:pPr>
            <w:r w:rsidRPr="00E952C4">
              <w:rPr>
                <w:rFonts w:ascii="Times New Roman" w:eastAsia="Arial" w:hAnsi="Times New Roman" w:cs="Times New Roman"/>
                <w:b/>
                <w:spacing w:val="-1"/>
                <w:sz w:val="20"/>
                <w:szCs w:val="20"/>
                <w:lang w:val="ro-RO"/>
              </w:rPr>
              <w:t>N</w:t>
            </w:r>
            <w:r w:rsidRPr="00E952C4">
              <w:rPr>
                <w:rFonts w:ascii="Times New Roman" w:eastAsia="Arial" w:hAnsi="Times New Roman" w:cs="Times New Roman"/>
                <w:b/>
                <w:sz w:val="20"/>
                <w:szCs w:val="20"/>
                <w:lang w:val="ro-RO"/>
              </w:rPr>
              <w:t xml:space="preserve">ume: </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z w:val="20"/>
                <w:szCs w:val="20"/>
                <w:lang w:val="ro-RO"/>
              </w:rPr>
              <w:t xml:space="preserve">. </w:t>
            </w:r>
          </w:p>
          <w:p w14:paraId="031ABBE0" w14:textId="77777777" w:rsidR="002B3F99" w:rsidRPr="00E952C4" w:rsidRDefault="002B3F99" w:rsidP="007D6FC7">
            <w:pPr>
              <w:ind w:right="1588"/>
              <w:rPr>
                <w:rFonts w:ascii="Times New Roman" w:eastAsia="Arial" w:hAnsi="Times New Roman" w:cs="Times New Roman"/>
                <w:b/>
                <w:sz w:val="20"/>
                <w:szCs w:val="20"/>
                <w:lang w:val="ro-RO"/>
              </w:rPr>
            </w:pPr>
            <w:r w:rsidRPr="00E952C4">
              <w:rPr>
                <w:rFonts w:ascii="Times New Roman" w:eastAsia="Arial" w:hAnsi="Times New Roman" w:cs="Times New Roman"/>
                <w:b/>
                <w:sz w:val="20"/>
                <w:szCs w:val="20"/>
                <w:lang w:val="ro-RO"/>
              </w:rPr>
              <w:t>Func</w:t>
            </w:r>
            <w:r w:rsidRPr="00E952C4">
              <w:rPr>
                <w:rFonts w:ascii="Times New Roman" w:eastAsia="Arial" w:hAnsi="Times New Roman" w:cs="Times New Roman"/>
                <w:b/>
                <w:spacing w:val="1"/>
                <w:sz w:val="20"/>
                <w:szCs w:val="20"/>
                <w:lang w:val="ro-RO"/>
              </w:rPr>
              <w:t>ți</w:t>
            </w:r>
            <w:r w:rsidRPr="00E952C4">
              <w:rPr>
                <w:rFonts w:ascii="Times New Roman" w:eastAsia="Arial" w:hAnsi="Times New Roman" w:cs="Times New Roman"/>
                <w:b/>
                <w:spacing w:val="-3"/>
                <w:sz w:val="20"/>
                <w:szCs w:val="20"/>
                <w:lang w:val="ro-RO"/>
              </w:rPr>
              <w:t>e</w:t>
            </w:r>
            <w:r w:rsidRPr="00E952C4">
              <w:rPr>
                <w:rFonts w:ascii="Times New Roman" w:eastAsia="Arial" w:hAnsi="Times New Roman" w:cs="Times New Roman"/>
                <w:b/>
                <w:sz w:val="20"/>
                <w:szCs w:val="20"/>
                <w:lang w:val="ro-RO"/>
              </w:rPr>
              <w:t>:</w:t>
            </w:r>
            <w:r w:rsidRPr="00E952C4">
              <w:rPr>
                <w:rFonts w:ascii="Times New Roman" w:eastAsia="Arial" w:hAnsi="Times New Roman" w:cs="Times New Roman"/>
                <w:b/>
                <w:spacing w:val="2"/>
                <w:sz w:val="20"/>
                <w:szCs w:val="20"/>
                <w:lang w:val="ro-RO"/>
              </w:rPr>
              <w:t xml:space="preserve"> </w:t>
            </w:r>
            <w:r w:rsidRPr="00E952C4">
              <w:rPr>
                <w:rFonts w:ascii="Times New Roman" w:eastAsia="Arial" w:hAnsi="Times New Roman" w:cs="Times New Roman"/>
                <w:b/>
                <w:spacing w:val="-2"/>
                <w:sz w:val="20"/>
                <w:szCs w:val="20"/>
                <w:lang w:val="ro-RO"/>
              </w:rPr>
              <w:t>…</w:t>
            </w:r>
            <w:r w:rsidRPr="00E952C4">
              <w:rPr>
                <w:rFonts w:ascii="Times New Roman" w:eastAsia="Arial" w:hAnsi="Times New Roman" w:cs="Times New Roman"/>
                <w:b/>
                <w:sz w:val="20"/>
                <w:szCs w:val="20"/>
                <w:lang w:val="ro-RO"/>
              </w:rPr>
              <w:t>……</w:t>
            </w:r>
            <w:r w:rsidRPr="00E952C4">
              <w:rPr>
                <w:rFonts w:ascii="Times New Roman" w:eastAsia="Arial" w:hAnsi="Times New Roman" w:cs="Times New Roman"/>
                <w:b/>
                <w:spacing w:val="-2"/>
                <w:sz w:val="20"/>
                <w:szCs w:val="20"/>
                <w:lang w:val="ro-RO"/>
              </w:rPr>
              <w:t>…</w:t>
            </w:r>
            <w:r w:rsidRPr="00E952C4">
              <w:rPr>
                <w:rFonts w:ascii="Times New Roman" w:eastAsia="Arial" w:hAnsi="Times New Roman" w:cs="Times New Roman"/>
                <w:b/>
                <w:sz w:val="20"/>
                <w:szCs w:val="20"/>
                <w:lang w:val="ro-RO"/>
              </w:rPr>
              <w:t>….</w:t>
            </w:r>
          </w:p>
          <w:p w14:paraId="33A626E4" w14:textId="77777777" w:rsidR="002B3F99" w:rsidRPr="00E952C4" w:rsidRDefault="002B3F99" w:rsidP="007D6FC7">
            <w:pPr>
              <w:rPr>
                <w:rFonts w:ascii="Times New Roman" w:eastAsia="Times New Roman" w:hAnsi="Times New Roman" w:cs="Times New Roman"/>
                <w:sz w:val="20"/>
                <w:szCs w:val="20"/>
                <w:lang w:val="ro-RO"/>
              </w:rPr>
            </w:pPr>
            <w:r w:rsidRPr="00E952C4">
              <w:rPr>
                <w:rFonts w:ascii="Times New Roman" w:eastAsia="Arial" w:hAnsi="Times New Roman" w:cs="Times New Roman"/>
                <w:b/>
                <w:spacing w:val="-1"/>
                <w:sz w:val="20"/>
                <w:szCs w:val="20"/>
                <w:lang w:val="ro-RO"/>
              </w:rPr>
              <w:t>S</w:t>
            </w:r>
            <w:r w:rsidRPr="00E952C4">
              <w:rPr>
                <w:rFonts w:ascii="Times New Roman" w:eastAsia="Arial" w:hAnsi="Times New Roman" w:cs="Times New Roman"/>
                <w:b/>
                <w:sz w:val="20"/>
                <w:szCs w:val="20"/>
                <w:lang w:val="ro-RO"/>
              </w:rPr>
              <w:t>emnă</w:t>
            </w:r>
            <w:r w:rsidRPr="00E952C4">
              <w:rPr>
                <w:rFonts w:ascii="Times New Roman" w:eastAsia="Arial" w:hAnsi="Times New Roman" w:cs="Times New Roman"/>
                <w:b/>
                <w:spacing w:val="1"/>
                <w:sz w:val="20"/>
                <w:szCs w:val="20"/>
                <w:lang w:val="ro-RO"/>
              </w:rPr>
              <w:t>t</w:t>
            </w:r>
            <w:r w:rsidRPr="00E952C4">
              <w:rPr>
                <w:rFonts w:ascii="Times New Roman" w:eastAsia="Arial" w:hAnsi="Times New Roman" w:cs="Times New Roman"/>
                <w:b/>
                <w:sz w:val="20"/>
                <w:szCs w:val="20"/>
                <w:lang w:val="ro-RO"/>
              </w:rPr>
              <w:t>ur</w:t>
            </w:r>
            <w:r w:rsidRPr="00E952C4">
              <w:rPr>
                <w:rFonts w:ascii="Times New Roman" w:eastAsia="Arial" w:hAnsi="Times New Roman" w:cs="Times New Roman"/>
                <w:b/>
                <w:spacing w:val="-3"/>
                <w:sz w:val="20"/>
                <w:szCs w:val="20"/>
                <w:lang w:val="ro-RO"/>
              </w:rPr>
              <w:t>a</w:t>
            </w:r>
            <w:r w:rsidRPr="00E952C4">
              <w:rPr>
                <w:rFonts w:ascii="Times New Roman" w:eastAsia="Arial" w:hAnsi="Times New Roman" w:cs="Times New Roman"/>
                <w:b/>
                <w:sz w:val="20"/>
                <w:szCs w:val="20"/>
                <w:lang w:val="ro-RO"/>
              </w:rPr>
              <w:t>:</w:t>
            </w:r>
          </w:p>
          <w:p w14:paraId="082EBA3F" w14:textId="77777777" w:rsidR="002B3F99" w:rsidRPr="00E952C4" w:rsidRDefault="002B3F99" w:rsidP="007D6FC7">
            <w:pPr>
              <w:rPr>
                <w:rFonts w:ascii="Times New Roman" w:eastAsia="Arial" w:hAnsi="Times New Roman" w:cs="Times New Roman"/>
                <w:sz w:val="20"/>
                <w:szCs w:val="20"/>
                <w:lang w:val="ro-RO"/>
              </w:rPr>
            </w:pPr>
            <w:r w:rsidRPr="00E952C4">
              <w:rPr>
                <w:rFonts w:ascii="Times New Roman" w:eastAsia="Arial" w:hAnsi="Times New Roman" w:cs="Times New Roman"/>
                <w:b/>
                <w:spacing w:val="-1"/>
                <w:position w:val="-1"/>
                <w:sz w:val="20"/>
                <w:szCs w:val="20"/>
                <w:lang w:val="ro-RO"/>
              </w:rPr>
              <w:t>D</w:t>
            </w:r>
            <w:r w:rsidRPr="00E952C4">
              <w:rPr>
                <w:rFonts w:ascii="Times New Roman" w:eastAsia="Arial" w:hAnsi="Times New Roman" w:cs="Times New Roman"/>
                <w:b/>
                <w:position w:val="-1"/>
                <w:sz w:val="20"/>
                <w:szCs w:val="20"/>
                <w:lang w:val="ro-RO"/>
              </w:rPr>
              <w:t>a</w:t>
            </w:r>
            <w:r w:rsidRPr="00E952C4">
              <w:rPr>
                <w:rFonts w:ascii="Times New Roman" w:eastAsia="Arial" w:hAnsi="Times New Roman" w:cs="Times New Roman"/>
                <w:b/>
                <w:spacing w:val="1"/>
                <w:position w:val="-1"/>
                <w:sz w:val="20"/>
                <w:szCs w:val="20"/>
                <w:lang w:val="ro-RO"/>
              </w:rPr>
              <w:t>t</w:t>
            </w:r>
            <w:r w:rsidRPr="00E952C4">
              <w:rPr>
                <w:rFonts w:ascii="Times New Roman" w:eastAsia="Arial" w:hAnsi="Times New Roman" w:cs="Times New Roman"/>
                <w:b/>
                <w:position w:val="-1"/>
                <w:sz w:val="20"/>
                <w:szCs w:val="20"/>
                <w:lang w:val="ro-RO"/>
              </w:rPr>
              <w:t>a:</w:t>
            </w:r>
          </w:p>
        </w:tc>
      </w:tr>
    </w:tbl>
    <w:p w14:paraId="6E7CD413" w14:textId="77777777" w:rsidR="002B3F99" w:rsidRDefault="002B3F99" w:rsidP="002B3F99">
      <w:pPr>
        <w:pStyle w:val="NormalWeb"/>
        <w:spacing w:before="0" w:beforeAutospacing="0" w:after="0" w:afterAutospacing="0"/>
        <w:jc w:val="both"/>
        <w:rPr>
          <w:b/>
          <w:bCs/>
        </w:rPr>
      </w:pPr>
      <w:r w:rsidRPr="00692FA1">
        <w:rPr>
          <w:b/>
          <w:bCs/>
        </w:rPr>
        <w:t> </w:t>
      </w:r>
      <w:r w:rsidRPr="00692FA1">
        <w:rPr>
          <w:b/>
          <w:bCs/>
        </w:rPr>
        <w:t> </w:t>
      </w:r>
    </w:p>
    <w:p w14:paraId="72F53E6A" w14:textId="78BD4B50" w:rsidR="002B3F99" w:rsidRPr="00692FA1" w:rsidRDefault="002B3F99" w:rsidP="002B3F99">
      <w:pPr>
        <w:pStyle w:val="NormalWeb"/>
        <w:spacing w:before="0" w:beforeAutospacing="0" w:after="0" w:afterAutospacing="0"/>
        <w:jc w:val="both"/>
      </w:pPr>
      <w:r w:rsidRPr="00193E36">
        <w:rPr>
          <w:b/>
          <w:bCs/>
        </w:rPr>
        <w:t> </w:t>
      </w:r>
      <w:r w:rsidRPr="00193E36">
        <w:rPr>
          <w:b/>
          <w:bCs/>
        </w:rPr>
        <w:t> </w:t>
      </w:r>
      <w:r w:rsidRPr="00692FA1">
        <w:t xml:space="preserve"> </w:t>
      </w:r>
    </w:p>
    <w:p w14:paraId="5F0AD894" w14:textId="1CE5626B" w:rsidR="007C34DD" w:rsidRPr="00100E5C" w:rsidRDefault="002B3F99" w:rsidP="002B3F99">
      <w:pPr>
        <w:pStyle w:val="NormalWeb"/>
        <w:spacing w:before="0" w:beforeAutospacing="0" w:after="240" w:afterAutospacing="0"/>
        <w:jc w:val="both"/>
        <w:rPr>
          <w:rFonts w:ascii="Calibri" w:eastAsia="Arial" w:hAnsi="Calibri" w:cs="Calibri"/>
          <w:spacing w:val="1"/>
          <w:sz w:val="22"/>
        </w:rPr>
      </w:pPr>
      <w:r w:rsidRPr="00692FA1">
        <w:br/>
      </w:r>
    </w:p>
    <w:p w14:paraId="60DC1679" w14:textId="77777777" w:rsidR="007C34DD" w:rsidRPr="00100E5C" w:rsidRDefault="007C34DD" w:rsidP="002B1851">
      <w:pPr>
        <w:tabs>
          <w:tab w:val="left" w:pos="450"/>
        </w:tabs>
        <w:ind w:right="75"/>
        <w:jc w:val="both"/>
        <w:rPr>
          <w:rFonts w:ascii="Calibri" w:eastAsia="Arial" w:hAnsi="Calibri" w:cs="Calibri"/>
          <w:spacing w:val="1"/>
          <w:sz w:val="22"/>
          <w:szCs w:val="24"/>
          <w:lang w:val="ro-RO"/>
        </w:rPr>
        <w:sectPr w:rsidR="007C34DD" w:rsidRPr="00100E5C" w:rsidSect="00D734C7">
          <w:headerReference w:type="default" r:id="rId8"/>
          <w:footerReference w:type="default" r:id="rId9"/>
          <w:headerReference w:type="first" r:id="rId10"/>
          <w:footerReference w:type="first" r:id="rId11"/>
          <w:pgSz w:w="11920" w:h="16840"/>
          <w:pgMar w:top="1701" w:right="1147" w:bottom="851" w:left="1134" w:header="0" w:footer="397" w:gutter="0"/>
          <w:cols w:space="720"/>
          <w:titlePg/>
          <w:docGrid w:linePitch="272"/>
        </w:sectPr>
      </w:pPr>
    </w:p>
    <w:p w14:paraId="06B70EE0" w14:textId="32722AAE" w:rsidR="001647AC" w:rsidRPr="00100E5C" w:rsidRDefault="001647AC" w:rsidP="002B1851">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lastRenderedPageBreak/>
        <w:t xml:space="preserve">Anexa 1. Cererea de finanțare </w:t>
      </w:r>
    </w:p>
    <w:p w14:paraId="7512646F" w14:textId="2A73FAA8" w:rsidR="00A72F3D" w:rsidRPr="00100E5C" w:rsidRDefault="000F2211" w:rsidP="002B1851">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S</w:t>
      </w:r>
      <w:r w:rsidR="00A72F3D" w:rsidRPr="00100E5C">
        <w:rPr>
          <w:rFonts w:ascii="Calibri" w:eastAsia="Arial" w:hAnsi="Calibri" w:cs="Calibri"/>
          <w:spacing w:val="1"/>
          <w:sz w:val="22"/>
          <w:szCs w:val="24"/>
          <w:lang w:val="ro-RO"/>
        </w:rPr>
        <w:t>e atașează cererea de finanțare aprobată</w:t>
      </w:r>
    </w:p>
    <w:p w14:paraId="766EE833" w14:textId="77777777" w:rsidR="00A72F3D" w:rsidRPr="00100E5C" w:rsidRDefault="00A72F3D" w:rsidP="002B1851">
      <w:pPr>
        <w:tabs>
          <w:tab w:val="left" w:pos="450"/>
        </w:tabs>
        <w:ind w:right="75"/>
        <w:jc w:val="both"/>
        <w:rPr>
          <w:rFonts w:ascii="Calibri" w:eastAsia="Arial" w:hAnsi="Calibri" w:cs="Calibri"/>
          <w:spacing w:val="1"/>
          <w:sz w:val="22"/>
          <w:szCs w:val="24"/>
          <w:lang w:val="ro-RO"/>
        </w:rPr>
      </w:pPr>
    </w:p>
    <w:p w14:paraId="4F390118" w14:textId="33ACB95B" w:rsidR="00B40180" w:rsidRPr="00100E5C" w:rsidRDefault="00B40180" w:rsidP="002B1851">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w:t>
      </w:r>
      <w:r w:rsidR="00461397" w:rsidRPr="00100E5C">
        <w:rPr>
          <w:rFonts w:ascii="Calibri" w:eastAsia="Arial" w:hAnsi="Calibri" w:cs="Calibri"/>
          <w:spacing w:val="1"/>
          <w:sz w:val="22"/>
          <w:szCs w:val="24"/>
          <w:lang w:val="ro-RO"/>
        </w:rPr>
        <w:t>2</w:t>
      </w:r>
      <w:r w:rsidRPr="00100E5C">
        <w:rPr>
          <w:rFonts w:ascii="Calibri" w:eastAsia="Arial" w:hAnsi="Calibri" w:cs="Calibri"/>
          <w:spacing w:val="1"/>
          <w:sz w:val="22"/>
          <w:szCs w:val="24"/>
          <w:lang w:val="ro-RO"/>
        </w:rPr>
        <w:t>. Plan de monitorizare</w:t>
      </w:r>
      <w:r w:rsidR="00A214E0" w:rsidRPr="00100E5C">
        <w:rPr>
          <w:rFonts w:ascii="Calibri" w:eastAsia="Arial" w:hAnsi="Calibri" w:cs="Calibri"/>
          <w:spacing w:val="1"/>
          <w:sz w:val="22"/>
          <w:szCs w:val="24"/>
          <w:lang w:val="ro-RO"/>
        </w:rPr>
        <w:t>- format cadru</w:t>
      </w:r>
      <w:r w:rsidRPr="00100E5C">
        <w:rPr>
          <w:rFonts w:ascii="Calibri" w:eastAsia="Arial" w:hAnsi="Calibri" w:cs="Calibri"/>
          <w:spacing w:val="1"/>
          <w:sz w:val="22"/>
          <w:szCs w:val="24"/>
          <w:lang w:val="ro-RO"/>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4"/>
        <w:gridCol w:w="800"/>
        <w:gridCol w:w="1989"/>
        <w:gridCol w:w="832"/>
        <w:gridCol w:w="735"/>
        <w:gridCol w:w="1241"/>
        <w:gridCol w:w="1458"/>
        <w:gridCol w:w="796"/>
        <w:gridCol w:w="796"/>
      </w:tblGrid>
      <w:tr w:rsidR="00AC7BB0" w:rsidRPr="004C4D4F" w14:paraId="4623E515" w14:textId="0ADFE881" w:rsidTr="00DC0C4E">
        <w:trPr>
          <w:trHeight w:val="209"/>
          <w:jc w:val="center"/>
        </w:trPr>
        <w:tc>
          <w:tcPr>
            <w:tcW w:w="230" w:type="pct"/>
            <w:vMerge w:val="restart"/>
            <w:shd w:val="clear" w:color="auto" w:fill="auto"/>
          </w:tcPr>
          <w:p w14:paraId="58EBCB36" w14:textId="77777777"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 xml:space="preserve">Nr. crt. </w:t>
            </w:r>
          </w:p>
        </w:tc>
        <w:tc>
          <w:tcPr>
            <w:tcW w:w="420" w:type="pct"/>
            <w:vMerge w:val="restart"/>
          </w:tcPr>
          <w:p w14:paraId="68DFBA1F" w14:textId="3E966377"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Indicator de etapă / cod indicator</w:t>
            </w:r>
          </w:p>
        </w:tc>
        <w:tc>
          <w:tcPr>
            <w:tcW w:w="1129" w:type="pct"/>
            <w:vMerge w:val="restart"/>
            <w:shd w:val="clear" w:color="auto" w:fill="auto"/>
          </w:tcPr>
          <w:p w14:paraId="69F4197E" w14:textId="2A72B2BC"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 xml:space="preserve">Tip indicator de etapă (calitativ/cantitativ/valoric) </w:t>
            </w:r>
          </w:p>
        </w:tc>
        <w:tc>
          <w:tcPr>
            <w:tcW w:w="436" w:type="pct"/>
            <w:vMerge w:val="restart"/>
          </w:tcPr>
          <w:p w14:paraId="5482D5A2" w14:textId="77777777"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Descriere</w:t>
            </w:r>
          </w:p>
        </w:tc>
        <w:tc>
          <w:tcPr>
            <w:tcW w:w="388" w:type="pct"/>
            <w:vMerge w:val="restart"/>
          </w:tcPr>
          <w:p w14:paraId="3A4A800B" w14:textId="77777777"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Criteriu de validare</w:t>
            </w:r>
          </w:p>
        </w:tc>
        <w:tc>
          <w:tcPr>
            <w:tcW w:w="758" w:type="pct"/>
            <w:vMerge w:val="restart"/>
          </w:tcPr>
          <w:p w14:paraId="571EF7D1" w14:textId="77777777"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Termen de realizare</w:t>
            </w:r>
          </w:p>
        </w:tc>
        <w:tc>
          <w:tcPr>
            <w:tcW w:w="778" w:type="pct"/>
            <w:vMerge w:val="restart"/>
            <w:shd w:val="clear" w:color="auto" w:fill="auto"/>
          </w:tcPr>
          <w:p w14:paraId="5A15F440" w14:textId="77777777"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 xml:space="preserve">Documente/dovezi  care probează îndeplinirea criteriilor  </w:t>
            </w:r>
          </w:p>
        </w:tc>
        <w:tc>
          <w:tcPr>
            <w:tcW w:w="442" w:type="pct"/>
            <w:vMerge w:val="restart"/>
          </w:tcPr>
          <w:p w14:paraId="0B209226" w14:textId="5449E7FE" w:rsidR="00BB2B41" w:rsidRPr="00100E5C" w:rsidRDefault="00BB2B41" w:rsidP="00BB2B41">
            <w:pPr>
              <w:jc w:val="both"/>
              <w:rPr>
                <w:rFonts w:ascii="Calibri" w:hAnsi="Calibri" w:cs="Calibri"/>
                <w:sz w:val="16"/>
                <w:lang w:val="ro-RO"/>
              </w:rPr>
            </w:pPr>
            <w:r w:rsidRPr="00100E5C">
              <w:rPr>
                <w:rFonts w:ascii="Calibri" w:hAnsi="Calibri" w:cs="Calibri"/>
                <w:sz w:val="16"/>
                <w:lang w:val="ro-RO"/>
              </w:rPr>
              <w:t xml:space="preserve">Țintă finală indicator de realizare </w:t>
            </w:r>
          </w:p>
        </w:tc>
        <w:tc>
          <w:tcPr>
            <w:tcW w:w="420" w:type="pct"/>
            <w:vMerge w:val="restart"/>
          </w:tcPr>
          <w:p w14:paraId="72CDE886" w14:textId="1953AA71" w:rsidR="00BB2B41" w:rsidRPr="00100E5C" w:rsidRDefault="00BB2B41" w:rsidP="00104F30">
            <w:pPr>
              <w:jc w:val="both"/>
              <w:rPr>
                <w:rFonts w:ascii="Calibri" w:hAnsi="Calibri" w:cs="Calibri"/>
                <w:sz w:val="16"/>
                <w:lang w:val="ro-RO"/>
              </w:rPr>
            </w:pPr>
            <w:r w:rsidRPr="00100E5C">
              <w:rPr>
                <w:rFonts w:ascii="Calibri" w:hAnsi="Calibri" w:cs="Calibri"/>
                <w:sz w:val="16"/>
                <w:lang w:val="ro-RO"/>
              </w:rPr>
              <w:t>Tintă finală indicator de rezultat</w:t>
            </w:r>
          </w:p>
        </w:tc>
      </w:tr>
      <w:tr w:rsidR="00AC7BB0" w:rsidRPr="004C4D4F" w14:paraId="1E6BA6CA" w14:textId="2772063C" w:rsidTr="00DC0C4E">
        <w:trPr>
          <w:trHeight w:val="209"/>
          <w:jc w:val="center"/>
        </w:trPr>
        <w:tc>
          <w:tcPr>
            <w:tcW w:w="230" w:type="pct"/>
            <w:vMerge/>
            <w:shd w:val="clear" w:color="auto" w:fill="auto"/>
          </w:tcPr>
          <w:p w14:paraId="6A1841ED" w14:textId="77777777" w:rsidR="00BB2B41" w:rsidRPr="00100E5C" w:rsidRDefault="00BB2B41" w:rsidP="00104F30">
            <w:pPr>
              <w:jc w:val="both"/>
              <w:rPr>
                <w:rFonts w:ascii="Calibri" w:hAnsi="Calibri" w:cs="Calibri"/>
                <w:sz w:val="16"/>
                <w:lang w:val="ro-RO"/>
              </w:rPr>
            </w:pPr>
          </w:p>
        </w:tc>
        <w:tc>
          <w:tcPr>
            <w:tcW w:w="420" w:type="pct"/>
            <w:vMerge/>
          </w:tcPr>
          <w:p w14:paraId="3FA5FF22" w14:textId="77777777" w:rsidR="00BB2B41" w:rsidRPr="00100E5C" w:rsidRDefault="00BB2B41" w:rsidP="00104F30">
            <w:pPr>
              <w:jc w:val="both"/>
              <w:rPr>
                <w:rFonts w:ascii="Calibri" w:hAnsi="Calibri" w:cs="Calibri"/>
                <w:sz w:val="16"/>
                <w:lang w:val="ro-RO"/>
              </w:rPr>
            </w:pPr>
          </w:p>
        </w:tc>
        <w:tc>
          <w:tcPr>
            <w:tcW w:w="1129" w:type="pct"/>
            <w:vMerge/>
            <w:shd w:val="clear" w:color="auto" w:fill="auto"/>
          </w:tcPr>
          <w:p w14:paraId="5E39939E" w14:textId="77777777" w:rsidR="00BB2B41" w:rsidRPr="00100E5C" w:rsidRDefault="00BB2B41" w:rsidP="00104F30">
            <w:pPr>
              <w:jc w:val="both"/>
              <w:rPr>
                <w:rFonts w:ascii="Calibri" w:hAnsi="Calibri" w:cs="Calibri"/>
                <w:sz w:val="16"/>
                <w:lang w:val="ro-RO"/>
              </w:rPr>
            </w:pPr>
          </w:p>
        </w:tc>
        <w:tc>
          <w:tcPr>
            <w:tcW w:w="436" w:type="pct"/>
            <w:vMerge/>
          </w:tcPr>
          <w:p w14:paraId="61E0ED30" w14:textId="77777777" w:rsidR="00BB2B41" w:rsidRPr="00100E5C" w:rsidRDefault="00BB2B41" w:rsidP="00104F30">
            <w:pPr>
              <w:jc w:val="both"/>
              <w:rPr>
                <w:rFonts w:ascii="Calibri" w:hAnsi="Calibri" w:cs="Calibri"/>
                <w:sz w:val="16"/>
                <w:lang w:val="ro-RO"/>
              </w:rPr>
            </w:pPr>
          </w:p>
        </w:tc>
        <w:tc>
          <w:tcPr>
            <w:tcW w:w="388" w:type="pct"/>
            <w:vMerge/>
          </w:tcPr>
          <w:p w14:paraId="0CF82DA5" w14:textId="77777777" w:rsidR="00BB2B41" w:rsidRPr="00100E5C" w:rsidRDefault="00BB2B41" w:rsidP="00104F30">
            <w:pPr>
              <w:jc w:val="both"/>
              <w:rPr>
                <w:rFonts w:ascii="Calibri" w:hAnsi="Calibri" w:cs="Calibri"/>
                <w:sz w:val="16"/>
                <w:lang w:val="ro-RO"/>
              </w:rPr>
            </w:pPr>
          </w:p>
        </w:tc>
        <w:tc>
          <w:tcPr>
            <w:tcW w:w="758" w:type="pct"/>
            <w:vMerge/>
          </w:tcPr>
          <w:p w14:paraId="27FBD94D" w14:textId="77777777" w:rsidR="00BB2B41" w:rsidRPr="00100E5C" w:rsidRDefault="00BB2B41" w:rsidP="00104F30">
            <w:pPr>
              <w:jc w:val="both"/>
              <w:rPr>
                <w:rFonts w:ascii="Calibri" w:hAnsi="Calibri" w:cs="Calibri"/>
                <w:sz w:val="16"/>
                <w:lang w:val="ro-RO"/>
              </w:rPr>
            </w:pPr>
          </w:p>
        </w:tc>
        <w:tc>
          <w:tcPr>
            <w:tcW w:w="778" w:type="pct"/>
            <w:vMerge/>
            <w:shd w:val="clear" w:color="auto" w:fill="auto"/>
          </w:tcPr>
          <w:p w14:paraId="03CC27F5" w14:textId="77777777" w:rsidR="00BB2B41" w:rsidRPr="00100E5C" w:rsidRDefault="00BB2B41" w:rsidP="00104F30">
            <w:pPr>
              <w:jc w:val="both"/>
              <w:rPr>
                <w:rFonts w:ascii="Calibri" w:hAnsi="Calibri" w:cs="Calibri"/>
                <w:sz w:val="16"/>
                <w:lang w:val="ro-RO"/>
              </w:rPr>
            </w:pPr>
          </w:p>
        </w:tc>
        <w:tc>
          <w:tcPr>
            <w:tcW w:w="442" w:type="pct"/>
            <w:vMerge/>
          </w:tcPr>
          <w:p w14:paraId="641DB7EF" w14:textId="77777777" w:rsidR="00BB2B41" w:rsidRPr="00100E5C" w:rsidRDefault="00BB2B41" w:rsidP="00104F30">
            <w:pPr>
              <w:jc w:val="both"/>
              <w:rPr>
                <w:rFonts w:ascii="Calibri" w:hAnsi="Calibri" w:cs="Calibri"/>
                <w:sz w:val="16"/>
                <w:lang w:val="ro-RO"/>
              </w:rPr>
            </w:pPr>
          </w:p>
        </w:tc>
        <w:tc>
          <w:tcPr>
            <w:tcW w:w="420" w:type="pct"/>
            <w:vMerge/>
          </w:tcPr>
          <w:p w14:paraId="1C103F07" w14:textId="7B937C8A" w:rsidR="00BB2B41" w:rsidRPr="00100E5C" w:rsidRDefault="00BB2B41" w:rsidP="00104F30">
            <w:pPr>
              <w:jc w:val="both"/>
              <w:rPr>
                <w:rFonts w:ascii="Calibri" w:hAnsi="Calibri" w:cs="Calibri"/>
                <w:sz w:val="16"/>
                <w:lang w:val="ro-RO"/>
              </w:rPr>
            </w:pPr>
          </w:p>
        </w:tc>
      </w:tr>
      <w:tr w:rsidR="00AC7BB0" w:rsidRPr="004C4D4F" w14:paraId="7E1FA5E8" w14:textId="77777777" w:rsidTr="00DC0C4E">
        <w:trPr>
          <w:jc w:val="center"/>
        </w:trPr>
        <w:tc>
          <w:tcPr>
            <w:tcW w:w="230" w:type="pct"/>
            <w:shd w:val="clear" w:color="auto" w:fill="auto"/>
          </w:tcPr>
          <w:p w14:paraId="7126F102" w14:textId="77777777" w:rsidR="00BB2B41" w:rsidRPr="00100E5C" w:rsidRDefault="00BB2B41" w:rsidP="00104F30">
            <w:pPr>
              <w:jc w:val="both"/>
              <w:rPr>
                <w:rFonts w:ascii="Calibri" w:hAnsi="Calibri" w:cs="Calibri"/>
                <w:sz w:val="16"/>
                <w:lang w:val="ro-RO"/>
              </w:rPr>
            </w:pPr>
          </w:p>
        </w:tc>
        <w:tc>
          <w:tcPr>
            <w:tcW w:w="420" w:type="pct"/>
          </w:tcPr>
          <w:p w14:paraId="7DF8BE0D" w14:textId="77777777" w:rsidR="00BB2B41" w:rsidRPr="00100E5C" w:rsidRDefault="00BB2B41" w:rsidP="00104F30">
            <w:pPr>
              <w:jc w:val="both"/>
              <w:rPr>
                <w:rFonts w:ascii="Calibri" w:hAnsi="Calibri" w:cs="Calibri"/>
                <w:sz w:val="16"/>
                <w:lang w:val="ro-RO"/>
              </w:rPr>
            </w:pPr>
          </w:p>
        </w:tc>
        <w:tc>
          <w:tcPr>
            <w:tcW w:w="1129" w:type="pct"/>
            <w:shd w:val="clear" w:color="auto" w:fill="auto"/>
          </w:tcPr>
          <w:p w14:paraId="4AA00151" w14:textId="77777777" w:rsidR="00BB2B41" w:rsidRPr="00100E5C" w:rsidRDefault="00BB2B41" w:rsidP="00104F30">
            <w:pPr>
              <w:jc w:val="both"/>
              <w:rPr>
                <w:rFonts w:ascii="Calibri" w:hAnsi="Calibri" w:cs="Calibri"/>
                <w:sz w:val="16"/>
                <w:lang w:val="ro-RO"/>
              </w:rPr>
            </w:pPr>
          </w:p>
        </w:tc>
        <w:tc>
          <w:tcPr>
            <w:tcW w:w="436" w:type="pct"/>
          </w:tcPr>
          <w:p w14:paraId="775F5F5B" w14:textId="77777777" w:rsidR="00BB2B41" w:rsidRPr="00100E5C" w:rsidRDefault="00BB2B41" w:rsidP="00104F30">
            <w:pPr>
              <w:jc w:val="both"/>
              <w:rPr>
                <w:rFonts w:ascii="Calibri" w:hAnsi="Calibri" w:cs="Calibri"/>
                <w:sz w:val="16"/>
                <w:lang w:val="ro-RO"/>
              </w:rPr>
            </w:pPr>
          </w:p>
        </w:tc>
        <w:tc>
          <w:tcPr>
            <w:tcW w:w="388" w:type="pct"/>
          </w:tcPr>
          <w:p w14:paraId="20DA2B95" w14:textId="77777777" w:rsidR="00BB2B41" w:rsidRPr="00100E5C" w:rsidRDefault="00BB2B41" w:rsidP="00104F30">
            <w:pPr>
              <w:jc w:val="both"/>
              <w:rPr>
                <w:rFonts w:ascii="Calibri" w:hAnsi="Calibri" w:cs="Calibri"/>
                <w:sz w:val="16"/>
                <w:lang w:val="ro-RO"/>
              </w:rPr>
            </w:pPr>
          </w:p>
        </w:tc>
        <w:tc>
          <w:tcPr>
            <w:tcW w:w="758" w:type="pct"/>
          </w:tcPr>
          <w:p w14:paraId="6CC6C0FA" w14:textId="77777777" w:rsidR="00BB2B41" w:rsidRPr="00100E5C" w:rsidRDefault="00BB2B41" w:rsidP="00104F30">
            <w:pPr>
              <w:jc w:val="both"/>
              <w:rPr>
                <w:rFonts w:ascii="Calibri" w:hAnsi="Calibri" w:cs="Calibri"/>
                <w:sz w:val="16"/>
                <w:lang w:val="ro-RO"/>
              </w:rPr>
            </w:pPr>
          </w:p>
        </w:tc>
        <w:tc>
          <w:tcPr>
            <w:tcW w:w="778" w:type="pct"/>
            <w:shd w:val="clear" w:color="auto" w:fill="auto"/>
          </w:tcPr>
          <w:p w14:paraId="1FE62C76" w14:textId="77777777" w:rsidR="00BB2B41" w:rsidRPr="00100E5C" w:rsidRDefault="00BB2B41" w:rsidP="00104F30">
            <w:pPr>
              <w:jc w:val="both"/>
              <w:rPr>
                <w:rFonts w:ascii="Calibri" w:hAnsi="Calibri" w:cs="Calibri"/>
                <w:sz w:val="16"/>
                <w:lang w:val="ro-RO"/>
              </w:rPr>
            </w:pPr>
          </w:p>
        </w:tc>
        <w:tc>
          <w:tcPr>
            <w:tcW w:w="442" w:type="pct"/>
            <w:vMerge w:val="restart"/>
          </w:tcPr>
          <w:p w14:paraId="4F1CFBC4" w14:textId="77777777" w:rsidR="00BB2B41" w:rsidRPr="00100E5C" w:rsidRDefault="00BB2B41" w:rsidP="00104F30">
            <w:pPr>
              <w:jc w:val="both"/>
              <w:rPr>
                <w:rFonts w:ascii="Calibri" w:hAnsi="Calibri" w:cs="Calibri"/>
                <w:sz w:val="16"/>
                <w:lang w:val="ro-RO"/>
              </w:rPr>
            </w:pPr>
          </w:p>
        </w:tc>
        <w:tc>
          <w:tcPr>
            <w:tcW w:w="420" w:type="pct"/>
            <w:vMerge w:val="restart"/>
          </w:tcPr>
          <w:p w14:paraId="5C44653C" w14:textId="63264B20" w:rsidR="00BB2B41" w:rsidRPr="00100E5C" w:rsidRDefault="00BB2B41" w:rsidP="00104F30">
            <w:pPr>
              <w:jc w:val="both"/>
              <w:rPr>
                <w:rFonts w:ascii="Calibri" w:hAnsi="Calibri" w:cs="Calibri"/>
                <w:sz w:val="16"/>
                <w:lang w:val="ro-RO"/>
              </w:rPr>
            </w:pPr>
          </w:p>
        </w:tc>
      </w:tr>
      <w:tr w:rsidR="00AC7BB0" w:rsidRPr="004C4D4F" w14:paraId="7B85E271" w14:textId="77777777" w:rsidTr="00DC0C4E">
        <w:trPr>
          <w:jc w:val="center"/>
        </w:trPr>
        <w:tc>
          <w:tcPr>
            <w:tcW w:w="230" w:type="pct"/>
            <w:shd w:val="clear" w:color="auto" w:fill="auto"/>
          </w:tcPr>
          <w:p w14:paraId="6B852B0B" w14:textId="77777777" w:rsidR="00BB2B41" w:rsidRPr="00100E5C" w:rsidRDefault="00BB2B41" w:rsidP="00104F30">
            <w:pPr>
              <w:jc w:val="both"/>
              <w:rPr>
                <w:rFonts w:ascii="Calibri" w:hAnsi="Calibri" w:cs="Calibri"/>
                <w:sz w:val="16"/>
                <w:lang w:val="ro-RO"/>
              </w:rPr>
            </w:pPr>
          </w:p>
        </w:tc>
        <w:tc>
          <w:tcPr>
            <w:tcW w:w="420" w:type="pct"/>
          </w:tcPr>
          <w:p w14:paraId="6ED13C48" w14:textId="77777777" w:rsidR="00BB2B41" w:rsidRPr="00100E5C" w:rsidRDefault="00BB2B41" w:rsidP="00104F30">
            <w:pPr>
              <w:jc w:val="both"/>
              <w:rPr>
                <w:rFonts w:ascii="Calibri" w:hAnsi="Calibri" w:cs="Calibri"/>
                <w:sz w:val="16"/>
                <w:lang w:val="ro-RO"/>
              </w:rPr>
            </w:pPr>
          </w:p>
        </w:tc>
        <w:tc>
          <w:tcPr>
            <w:tcW w:w="1129" w:type="pct"/>
            <w:shd w:val="clear" w:color="auto" w:fill="auto"/>
          </w:tcPr>
          <w:p w14:paraId="6C027696" w14:textId="77777777" w:rsidR="00BB2B41" w:rsidRPr="00100E5C" w:rsidRDefault="00BB2B41" w:rsidP="00104F30">
            <w:pPr>
              <w:jc w:val="both"/>
              <w:rPr>
                <w:rFonts w:ascii="Calibri" w:hAnsi="Calibri" w:cs="Calibri"/>
                <w:sz w:val="16"/>
                <w:lang w:val="ro-RO"/>
              </w:rPr>
            </w:pPr>
          </w:p>
        </w:tc>
        <w:tc>
          <w:tcPr>
            <w:tcW w:w="436" w:type="pct"/>
          </w:tcPr>
          <w:p w14:paraId="358C5001" w14:textId="77777777" w:rsidR="00BB2B41" w:rsidRPr="00100E5C" w:rsidRDefault="00BB2B41" w:rsidP="00104F30">
            <w:pPr>
              <w:jc w:val="both"/>
              <w:rPr>
                <w:rFonts w:ascii="Calibri" w:hAnsi="Calibri" w:cs="Calibri"/>
                <w:sz w:val="16"/>
                <w:lang w:val="ro-RO"/>
              </w:rPr>
            </w:pPr>
          </w:p>
        </w:tc>
        <w:tc>
          <w:tcPr>
            <w:tcW w:w="388" w:type="pct"/>
          </w:tcPr>
          <w:p w14:paraId="62E60569" w14:textId="77777777" w:rsidR="00BB2B41" w:rsidRPr="00100E5C" w:rsidRDefault="00BB2B41" w:rsidP="00104F30">
            <w:pPr>
              <w:jc w:val="both"/>
              <w:rPr>
                <w:rFonts w:ascii="Calibri" w:hAnsi="Calibri" w:cs="Calibri"/>
                <w:sz w:val="16"/>
                <w:lang w:val="ro-RO"/>
              </w:rPr>
            </w:pPr>
          </w:p>
        </w:tc>
        <w:tc>
          <w:tcPr>
            <w:tcW w:w="758" w:type="pct"/>
          </w:tcPr>
          <w:p w14:paraId="2D6A7F30" w14:textId="77777777" w:rsidR="00BB2B41" w:rsidRPr="00100E5C" w:rsidRDefault="00BB2B41" w:rsidP="00104F30">
            <w:pPr>
              <w:jc w:val="both"/>
              <w:rPr>
                <w:rFonts w:ascii="Calibri" w:hAnsi="Calibri" w:cs="Calibri"/>
                <w:sz w:val="16"/>
                <w:lang w:val="ro-RO"/>
              </w:rPr>
            </w:pPr>
          </w:p>
        </w:tc>
        <w:tc>
          <w:tcPr>
            <w:tcW w:w="778" w:type="pct"/>
            <w:shd w:val="clear" w:color="auto" w:fill="auto"/>
          </w:tcPr>
          <w:p w14:paraId="699E1972" w14:textId="77777777" w:rsidR="00BB2B41" w:rsidRPr="00100E5C" w:rsidRDefault="00BB2B41" w:rsidP="00104F30">
            <w:pPr>
              <w:jc w:val="both"/>
              <w:rPr>
                <w:rFonts w:ascii="Calibri" w:hAnsi="Calibri" w:cs="Calibri"/>
                <w:sz w:val="16"/>
                <w:lang w:val="ro-RO"/>
              </w:rPr>
            </w:pPr>
          </w:p>
        </w:tc>
        <w:tc>
          <w:tcPr>
            <w:tcW w:w="442" w:type="pct"/>
            <w:vMerge/>
          </w:tcPr>
          <w:p w14:paraId="71430F6A" w14:textId="77777777" w:rsidR="00BB2B41" w:rsidRPr="00100E5C" w:rsidRDefault="00BB2B41" w:rsidP="00104F30">
            <w:pPr>
              <w:jc w:val="both"/>
              <w:rPr>
                <w:rFonts w:ascii="Calibri" w:hAnsi="Calibri" w:cs="Calibri"/>
                <w:sz w:val="16"/>
                <w:lang w:val="ro-RO"/>
              </w:rPr>
            </w:pPr>
          </w:p>
        </w:tc>
        <w:tc>
          <w:tcPr>
            <w:tcW w:w="420" w:type="pct"/>
            <w:vMerge/>
          </w:tcPr>
          <w:p w14:paraId="34B35004" w14:textId="77777777" w:rsidR="00BB2B41" w:rsidRPr="00100E5C" w:rsidRDefault="00BB2B41" w:rsidP="00104F30">
            <w:pPr>
              <w:jc w:val="both"/>
              <w:rPr>
                <w:rFonts w:ascii="Calibri" w:hAnsi="Calibri" w:cs="Calibri"/>
                <w:sz w:val="16"/>
                <w:lang w:val="ro-RO"/>
              </w:rPr>
            </w:pPr>
          </w:p>
        </w:tc>
      </w:tr>
      <w:tr w:rsidR="009D6072" w:rsidRPr="004C4D4F" w14:paraId="01DB6E01" w14:textId="77777777" w:rsidTr="00DC0C4E">
        <w:trPr>
          <w:jc w:val="center"/>
        </w:trPr>
        <w:tc>
          <w:tcPr>
            <w:tcW w:w="230" w:type="pct"/>
            <w:shd w:val="clear" w:color="auto" w:fill="auto"/>
          </w:tcPr>
          <w:p w14:paraId="37D63E6A" w14:textId="77777777" w:rsidR="00BB2B41" w:rsidRPr="00100E5C" w:rsidRDefault="00BB2B41" w:rsidP="00104F30">
            <w:pPr>
              <w:jc w:val="both"/>
              <w:rPr>
                <w:rFonts w:ascii="Calibri" w:hAnsi="Calibri" w:cs="Calibri"/>
                <w:sz w:val="16"/>
                <w:lang w:val="ro-RO"/>
              </w:rPr>
            </w:pPr>
          </w:p>
        </w:tc>
        <w:tc>
          <w:tcPr>
            <w:tcW w:w="420" w:type="pct"/>
          </w:tcPr>
          <w:p w14:paraId="31254725" w14:textId="77777777" w:rsidR="00BB2B41" w:rsidRPr="00100E5C" w:rsidRDefault="00BB2B41" w:rsidP="00104F30">
            <w:pPr>
              <w:jc w:val="both"/>
              <w:rPr>
                <w:rFonts w:ascii="Calibri" w:hAnsi="Calibri" w:cs="Calibri"/>
                <w:sz w:val="16"/>
                <w:lang w:val="ro-RO"/>
              </w:rPr>
            </w:pPr>
          </w:p>
        </w:tc>
        <w:tc>
          <w:tcPr>
            <w:tcW w:w="1129" w:type="pct"/>
            <w:shd w:val="clear" w:color="auto" w:fill="auto"/>
          </w:tcPr>
          <w:p w14:paraId="7E2719B9" w14:textId="77777777" w:rsidR="00BB2B41" w:rsidRPr="00100E5C" w:rsidRDefault="00BB2B41" w:rsidP="00104F30">
            <w:pPr>
              <w:jc w:val="both"/>
              <w:rPr>
                <w:rFonts w:ascii="Calibri" w:hAnsi="Calibri" w:cs="Calibri"/>
                <w:sz w:val="16"/>
                <w:lang w:val="ro-RO"/>
              </w:rPr>
            </w:pPr>
          </w:p>
        </w:tc>
        <w:tc>
          <w:tcPr>
            <w:tcW w:w="436" w:type="pct"/>
          </w:tcPr>
          <w:p w14:paraId="3D12D2C1" w14:textId="77777777" w:rsidR="00BB2B41" w:rsidRPr="00100E5C" w:rsidRDefault="00BB2B41" w:rsidP="00104F30">
            <w:pPr>
              <w:jc w:val="both"/>
              <w:rPr>
                <w:rFonts w:ascii="Calibri" w:hAnsi="Calibri" w:cs="Calibri"/>
                <w:sz w:val="16"/>
                <w:lang w:val="ro-RO"/>
              </w:rPr>
            </w:pPr>
          </w:p>
        </w:tc>
        <w:tc>
          <w:tcPr>
            <w:tcW w:w="388" w:type="pct"/>
          </w:tcPr>
          <w:p w14:paraId="162C1C65" w14:textId="77777777" w:rsidR="00BB2B41" w:rsidRPr="00100E5C" w:rsidRDefault="00BB2B41" w:rsidP="00104F30">
            <w:pPr>
              <w:jc w:val="both"/>
              <w:rPr>
                <w:rFonts w:ascii="Calibri" w:hAnsi="Calibri" w:cs="Calibri"/>
                <w:sz w:val="16"/>
                <w:lang w:val="ro-RO"/>
              </w:rPr>
            </w:pPr>
          </w:p>
        </w:tc>
        <w:tc>
          <w:tcPr>
            <w:tcW w:w="758" w:type="pct"/>
          </w:tcPr>
          <w:p w14:paraId="3549FFD8" w14:textId="77777777" w:rsidR="00BB2B41" w:rsidRPr="00100E5C" w:rsidRDefault="00BB2B41" w:rsidP="00104F30">
            <w:pPr>
              <w:jc w:val="both"/>
              <w:rPr>
                <w:rFonts w:ascii="Calibri" w:hAnsi="Calibri" w:cs="Calibri"/>
                <w:sz w:val="16"/>
                <w:lang w:val="ro-RO"/>
              </w:rPr>
            </w:pPr>
          </w:p>
        </w:tc>
        <w:tc>
          <w:tcPr>
            <w:tcW w:w="778" w:type="pct"/>
            <w:shd w:val="clear" w:color="auto" w:fill="auto"/>
          </w:tcPr>
          <w:p w14:paraId="72E8E14D" w14:textId="77777777" w:rsidR="00BB2B41" w:rsidRPr="00100E5C" w:rsidRDefault="00BB2B41" w:rsidP="00104F30">
            <w:pPr>
              <w:jc w:val="both"/>
              <w:rPr>
                <w:rFonts w:ascii="Calibri" w:hAnsi="Calibri" w:cs="Calibri"/>
                <w:sz w:val="16"/>
                <w:lang w:val="ro-RO"/>
              </w:rPr>
            </w:pPr>
          </w:p>
        </w:tc>
        <w:tc>
          <w:tcPr>
            <w:tcW w:w="442" w:type="pct"/>
            <w:vMerge/>
          </w:tcPr>
          <w:p w14:paraId="6B182D06" w14:textId="77777777" w:rsidR="00BB2B41" w:rsidRPr="00100E5C" w:rsidRDefault="00BB2B41" w:rsidP="00104F30">
            <w:pPr>
              <w:jc w:val="both"/>
              <w:rPr>
                <w:rFonts w:ascii="Calibri" w:hAnsi="Calibri" w:cs="Calibri"/>
                <w:sz w:val="16"/>
                <w:lang w:val="ro-RO"/>
              </w:rPr>
            </w:pPr>
          </w:p>
        </w:tc>
        <w:tc>
          <w:tcPr>
            <w:tcW w:w="420" w:type="pct"/>
            <w:vMerge/>
          </w:tcPr>
          <w:p w14:paraId="1984284F" w14:textId="77777777" w:rsidR="00BB2B41" w:rsidRPr="00100E5C" w:rsidRDefault="00BB2B41" w:rsidP="00104F30">
            <w:pPr>
              <w:jc w:val="both"/>
              <w:rPr>
                <w:rFonts w:ascii="Calibri" w:hAnsi="Calibri" w:cs="Calibri"/>
                <w:sz w:val="16"/>
                <w:lang w:val="ro-RO"/>
              </w:rPr>
            </w:pPr>
          </w:p>
        </w:tc>
      </w:tr>
    </w:tbl>
    <w:p w14:paraId="20A0ADD1" w14:textId="44C50BED" w:rsidR="00B40180" w:rsidRPr="00100E5C" w:rsidRDefault="00B40180" w:rsidP="002B1851">
      <w:pPr>
        <w:tabs>
          <w:tab w:val="left" w:pos="450"/>
        </w:tabs>
        <w:ind w:right="75"/>
        <w:jc w:val="both"/>
        <w:rPr>
          <w:rFonts w:ascii="Calibri" w:eastAsia="Arial" w:hAnsi="Calibri" w:cs="Calibri"/>
          <w:spacing w:val="1"/>
          <w:sz w:val="22"/>
          <w:szCs w:val="24"/>
          <w:lang w:val="ro-RO"/>
        </w:rPr>
      </w:pPr>
    </w:p>
    <w:p w14:paraId="0E4E103F" w14:textId="77777777" w:rsidR="00D534DF" w:rsidRPr="00100E5C" w:rsidRDefault="00D534DF" w:rsidP="00D534DF">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Anexa 3. Graficul cererilor de prefinanțare/plată/rambursare</w:t>
      </w:r>
    </w:p>
    <w:p w14:paraId="63D1FBC7" w14:textId="13EBDE12" w:rsidR="00D534DF" w:rsidRPr="00100E5C" w:rsidRDefault="000F2211" w:rsidP="00D534DF">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S</w:t>
      </w:r>
      <w:r w:rsidR="00D534DF" w:rsidRPr="00100E5C">
        <w:rPr>
          <w:rFonts w:ascii="Calibri" w:eastAsia="Arial" w:hAnsi="Calibri" w:cs="Calibri"/>
          <w:spacing w:val="1"/>
          <w:sz w:val="22"/>
          <w:szCs w:val="24"/>
          <w:lang w:val="ro-RO"/>
        </w:rPr>
        <w:t>se atașează Graficul cererilor de prefinanțare/plată/rambursare generat de sistemul informatic MySMIS 2021</w:t>
      </w:r>
    </w:p>
    <w:p w14:paraId="38F8E9BA" w14:textId="77777777" w:rsidR="00D534DF" w:rsidRPr="00100E5C" w:rsidRDefault="00D534DF" w:rsidP="00766099">
      <w:pPr>
        <w:tabs>
          <w:tab w:val="left" w:pos="450"/>
        </w:tabs>
        <w:ind w:right="75"/>
        <w:jc w:val="both"/>
        <w:rPr>
          <w:rFonts w:ascii="Calibri" w:eastAsia="Arial" w:hAnsi="Calibri" w:cs="Calibri"/>
          <w:spacing w:val="1"/>
          <w:sz w:val="22"/>
          <w:szCs w:val="24"/>
          <w:lang w:val="ro-RO"/>
        </w:rPr>
      </w:pPr>
    </w:p>
    <w:p w14:paraId="53D2F279" w14:textId="3255DF61" w:rsidR="00766099" w:rsidRPr="00100E5C" w:rsidRDefault="00766099" w:rsidP="00766099">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 xml:space="preserve">Anexa </w:t>
      </w:r>
      <w:r w:rsidR="00D534DF" w:rsidRPr="00100E5C">
        <w:rPr>
          <w:rFonts w:ascii="Calibri" w:eastAsia="Arial" w:hAnsi="Calibri" w:cs="Calibri"/>
          <w:spacing w:val="1"/>
          <w:sz w:val="22"/>
          <w:szCs w:val="24"/>
          <w:lang w:val="ro-RO"/>
        </w:rPr>
        <w:t xml:space="preserve">4 </w:t>
      </w:r>
      <w:r w:rsidRPr="00100E5C">
        <w:rPr>
          <w:rFonts w:ascii="Calibri" w:eastAsia="Arial" w:hAnsi="Calibri" w:cs="Calibri"/>
          <w:spacing w:val="1"/>
          <w:sz w:val="22"/>
          <w:szCs w:val="24"/>
          <w:lang w:val="ro-RO"/>
        </w:rPr>
        <w:t>– Acordul de parteneriat</w:t>
      </w:r>
    </w:p>
    <w:p w14:paraId="1BF3B65C" w14:textId="23F76F13" w:rsidR="00A72F3D" w:rsidRPr="00100E5C" w:rsidRDefault="000F2211" w:rsidP="00A72F3D">
      <w:pPr>
        <w:tabs>
          <w:tab w:val="left" w:pos="450"/>
        </w:tabs>
        <w:ind w:right="75"/>
        <w:jc w:val="both"/>
        <w:rPr>
          <w:rFonts w:ascii="Calibri" w:eastAsia="Arial" w:hAnsi="Calibri" w:cs="Calibri"/>
          <w:spacing w:val="1"/>
          <w:sz w:val="22"/>
          <w:szCs w:val="24"/>
          <w:lang w:val="ro-RO"/>
        </w:rPr>
      </w:pPr>
      <w:r w:rsidRPr="00100E5C">
        <w:rPr>
          <w:rFonts w:ascii="Calibri" w:eastAsia="Arial" w:hAnsi="Calibri" w:cs="Calibri"/>
          <w:spacing w:val="1"/>
          <w:sz w:val="22"/>
          <w:szCs w:val="24"/>
          <w:lang w:val="ro-RO"/>
        </w:rPr>
        <w:t>S</w:t>
      </w:r>
      <w:r w:rsidR="00A72F3D" w:rsidRPr="00100E5C">
        <w:rPr>
          <w:rFonts w:ascii="Calibri" w:eastAsia="Arial" w:hAnsi="Calibri" w:cs="Calibri"/>
          <w:spacing w:val="1"/>
          <w:sz w:val="22"/>
          <w:szCs w:val="24"/>
          <w:lang w:val="ro-RO"/>
        </w:rPr>
        <w:t>e atașează Acordul de parteneriat</w:t>
      </w:r>
      <w:r w:rsidR="00395A77" w:rsidRPr="00100E5C">
        <w:rPr>
          <w:rFonts w:ascii="Calibri" w:eastAsia="Arial" w:hAnsi="Calibri" w:cs="Calibri"/>
          <w:spacing w:val="1"/>
          <w:sz w:val="22"/>
          <w:szCs w:val="24"/>
          <w:lang w:val="ro-RO"/>
        </w:rPr>
        <w:t xml:space="preserve"> semnat</w:t>
      </w:r>
      <w:r w:rsidR="00C11024" w:rsidRPr="00100E5C">
        <w:rPr>
          <w:rFonts w:ascii="Calibri" w:eastAsia="Arial" w:hAnsi="Calibri" w:cs="Calibri"/>
          <w:spacing w:val="1"/>
          <w:sz w:val="22"/>
          <w:szCs w:val="24"/>
          <w:lang w:val="ro-RO"/>
        </w:rPr>
        <w:t>, dacă este cazul</w:t>
      </w:r>
    </w:p>
    <w:p w14:paraId="56674BC7" w14:textId="201F9F11" w:rsidR="00766099" w:rsidRDefault="00766099" w:rsidP="002B1851">
      <w:pPr>
        <w:tabs>
          <w:tab w:val="left" w:pos="450"/>
        </w:tabs>
        <w:ind w:right="75"/>
        <w:jc w:val="both"/>
        <w:rPr>
          <w:rFonts w:ascii="Calibri" w:eastAsia="Arial" w:hAnsi="Calibri" w:cs="Calibri"/>
          <w:spacing w:val="1"/>
          <w:sz w:val="22"/>
          <w:szCs w:val="24"/>
          <w:lang w:val="ro-RO"/>
        </w:rPr>
      </w:pPr>
    </w:p>
    <w:p w14:paraId="7A9C55A0"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0F4F1567"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328DAB11"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12194C1C"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08599954"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0D25235E"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465C5B51"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7AB92664"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001B2C70"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031B0AF4"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27670D30"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20F13B93"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1986AC9A"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152837D6"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77C49EFE"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244E80DD"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40B1F816"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0CB52D8E"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5264AD00"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6E93769F"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250FCD6A"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6E3F13FE"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5F482D1A"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1AEC7D5B"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5BA17A1D"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2CF1A4ED" w14:textId="77777777" w:rsidR="00080252" w:rsidRDefault="00080252" w:rsidP="002B1851">
      <w:pPr>
        <w:tabs>
          <w:tab w:val="left" w:pos="450"/>
        </w:tabs>
        <w:ind w:right="75"/>
        <w:jc w:val="both"/>
        <w:rPr>
          <w:rFonts w:ascii="Calibri" w:eastAsia="Arial" w:hAnsi="Calibri" w:cs="Calibri"/>
          <w:spacing w:val="1"/>
          <w:sz w:val="22"/>
          <w:szCs w:val="24"/>
          <w:lang w:val="ro-RO"/>
        </w:rPr>
      </w:pPr>
    </w:p>
    <w:p w14:paraId="4B2B75A6"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79FF0849"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0BF613A4"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22C38C12" w14:textId="77777777" w:rsidR="001C2140" w:rsidRDefault="001C2140" w:rsidP="002B1851">
      <w:pPr>
        <w:tabs>
          <w:tab w:val="left" w:pos="450"/>
        </w:tabs>
        <w:ind w:right="75"/>
        <w:jc w:val="both"/>
        <w:rPr>
          <w:rFonts w:ascii="Calibri" w:eastAsia="Arial" w:hAnsi="Calibri" w:cs="Calibri"/>
          <w:spacing w:val="1"/>
          <w:sz w:val="22"/>
          <w:szCs w:val="24"/>
          <w:lang w:val="ro-RO"/>
        </w:rPr>
      </w:pPr>
    </w:p>
    <w:p w14:paraId="573F8E98" w14:textId="77777777" w:rsidR="001C2140" w:rsidRDefault="001C2140" w:rsidP="002B1851">
      <w:pPr>
        <w:tabs>
          <w:tab w:val="left" w:pos="450"/>
        </w:tabs>
        <w:ind w:right="75"/>
        <w:jc w:val="both"/>
        <w:rPr>
          <w:rFonts w:ascii="Calibri" w:eastAsia="Arial" w:hAnsi="Calibri" w:cs="Calibri"/>
          <w:spacing w:val="1"/>
          <w:sz w:val="22"/>
          <w:szCs w:val="24"/>
          <w:lang w:val="ro-RO"/>
        </w:rPr>
      </w:pPr>
    </w:p>
    <w:p w14:paraId="40A41B20"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1B411CC0"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01933DF2"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35EE1A16" w14:textId="77777777" w:rsidR="00B01B8E" w:rsidRDefault="00B01B8E" w:rsidP="002B1851">
      <w:pPr>
        <w:tabs>
          <w:tab w:val="left" w:pos="450"/>
        </w:tabs>
        <w:ind w:right="75"/>
        <w:jc w:val="both"/>
        <w:rPr>
          <w:rFonts w:ascii="Calibri" w:eastAsia="Arial" w:hAnsi="Calibri" w:cs="Calibri"/>
          <w:spacing w:val="1"/>
          <w:sz w:val="22"/>
          <w:szCs w:val="24"/>
          <w:lang w:val="ro-RO"/>
        </w:rPr>
      </w:pPr>
    </w:p>
    <w:p w14:paraId="5B3578F7" w14:textId="77777777" w:rsidR="00B01B8E" w:rsidRPr="00100E5C" w:rsidRDefault="00B01B8E" w:rsidP="002B1851">
      <w:pPr>
        <w:tabs>
          <w:tab w:val="left" w:pos="450"/>
        </w:tabs>
        <w:ind w:right="75"/>
        <w:jc w:val="both"/>
        <w:rPr>
          <w:rFonts w:ascii="Calibri" w:eastAsia="Arial" w:hAnsi="Calibri" w:cs="Calibri"/>
          <w:spacing w:val="1"/>
          <w:sz w:val="22"/>
          <w:szCs w:val="24"/>
          <w:lang w:val="ro-RO"/>
        </w:rPr>
      </w:pPr>
    </w:p>
    <w:p w14:paraId="782603D9" w14:textId="6B0B3B29" w:rsidR="00C14095" w:rsidRPr="00100E5C" w:rsidRDefault="00C14095" w:rsidP="00735D98">
      <w:pPr>
        <w:tabs>
          <w:tab w:val="left" w:pos="450"/>
        </w:tabs>
        <w:ind w:right="75"/>
        <w:jc w:val="both"/>
        <w:rPr>
          <w:rFonts w:ascii="Calibri" w:eastAsia="Arial" w:hAnsi="Calibri" w:cs="Calibri"/>
          <w:spacing w:val="1"/>
          <w:sz w:val="22"/>
          <w:szCs w:val="24"/>
          <w:lang w:val="ro-RO"/>
        </w:rPr>
      </w:pPr>
    </w:p>
    <w:p w14:paraId="2267E5E7" w14:textId="148F4091" w:rsidR="00600555" w:rsidRPr="00AE201D" w:rsidRDefault="00600555" w:rsidP="00600555">
      <w:pPr>
        <w:tabs>
          <w:tab w:val="left" w:pos="450"/>
        </w:tabs>
        <w:ind w:right="75"/>
        <w:jc w:val="both"/>
        <w:rPr>
          <w:rFonts w:ascii="Calibri" w:eastAsia="Arial" w:hAnsi="Calibri" w:cs="Calibri"/>
          <w:b/>
          <w:bCs/>
          <w:spacing w:val="1"/>
          <w:sz w:val="22"/>
          <w:szCs w:val="24"/>
          <w:lang w:val="ro-RO"/>
        </w:rPr>
      </w:pPr>
      <w:r w:rsidRPr="00AE201D">
        <w:rPr>
          <w:rFonts w:ascii="Calibri" w:eastAsia="Arial" w:hAnsi="Calibri" w:cs="Calibri"/>
          <w:b/>
          <w:bCs/>
          <w:spacing w:val="1"/>
          <w:sz w:val="22"/>
          <w:szCs w:val="24"/>
          <w:lang w:val="ro-RO"/>
        </w:rPr>
        <w:lastRenderedPageBreak/>
        <w:t xml:space="preserve">Anexa </w:t>
      </w:r>
      <w:r w:rsidR="00A3123E" w:rsidRPr="00AE201D">
        <w:rPr>
          <w:rFonts w:ascii="Calibri" w:eastAsia="Arial" w:hAnsi="Calibri" w:cs="Calibri"/>
          <w:b/>
          <w:bCs/>
          <w:spacing w:val="1"/>
          <w:sz w:val="22"/>
          <w:szCs w:val="24"/>
          <w:lang w:val="ro-RO"/>
        </w:rPr>
        <w:t>5</w:t>
      </w:r>
      <w:r w:rsidRPr="00AE201D">
        <w:rPr>
          <w:rFonts w:ascii="Calibri" w:eastAsia="Arial" w:hAnsi="Calibri" w:cs="Calibri"/>
          <w:b/>
          <w:bCs/>
          <w:spacing w:val="1"/>
          <w:sz w:val="22"/>
          <w:szCs w:val="24"/>
          <w:lang w:val="ro-RO"/>
        </w:rPr>
        <w:t xml:space="preserve"> – </w:t>
      </w:r>
      <w:r w:rsidR="00AE201D" w:rsidRPr="00AE201D">
        <w:rPr>
          <w:rFonts w:ascii="Calibri" w:eastAsia="Arial" w:hAnsi="Calibri" w:cs="Calibri"/>
          <w:b/>
          <w:bCs/>
          <w:spacing w:val="1"/>
          <w:sz w:val="22"/>
          <w:szCs w:val="24"/>
          <w:lang w:val="ro-RO"/>
        </w:rPr>
        <w:t xml:space="preserve">Reguli aplicabile </w:t>
      </w:r>
      <w:r w:rsidRPr="00AE201D">
        <w:rPr>
          <w:rFonts w:ascii="Calibri" w:eastAsia="Arial" w:hAnsi="Calibri" w:cs="Calibri"/>
          <w:b/>
          <w:bCs/>
          <w:spacing w:val="1"/>
          <w:sz w:val="22"/>
          <w:szCs w:val="24"/>
          <w:lang w:val="ro-RO"/>
        </w:rPr>
        <w:t>ajutorului de minimis</w:t>
      </w:r>
    </w:p>
    <w:p w14:paraId="03CF83C6" w14:textId="77777777" w:rsidR="00B01B8E" w:rsidRDefault="00B01B8E" w:rsidP="00600555">
      <w:pPr>
        <w:tabs>
          <w:tab w:val="left" w:pos="450"/>
        </w:tabs>
        <w:ind w:right="75"/>
        <w:jc w:val="both"/>
        <w:rPr>
          <w:rFonts w:ascii="Calibri" w:eastAsia="Arial" w:hAnsi="Calibri" w:cs="Calibri"/>
          <w:spacing w:val="1"/>
          <w:sz w:val="22"/>
          <w:szCs w:val="24"/>
          <w:lang w:val="ro-RO"/>
        </w:rPr>
      </w:pPr>
    </w:p>
    <w:p w14:paraId="302EDD40" w14:textId="77777777" w:rsidR="00B01B8E" w:rsidRPr="00100E5C" w:rsidRDefault="00B01B8E" w:rsidP="00600555">
      <w:pPr>
        <w:tabs>
          <w:tab w:val="left" w:pos="450"/>
        </w:tabs>
        <w:ind w:right="75"/>
        <w:jc w:val="both"/>
        <w:rPr>
          <w:rFonts w:ascii="Calibri" w:eastAsia="Arial" w:hAnsi="Calibri" w:cs="Calibri"/>
          <w:spacing w:val="1"/>
          <w:sz w:val="22"/>
          <w:szCs w:val="24"/>
          <w:lang w:val="ro-RO"/>
        </w:rPr>
      </w:pPr>
    </w:p>
    <w:p w14:paraId="2ECC7E15" w14:textId="25F91C23" w:rsidR="00B01B8E" w:rsidRPr="00B01B8E" w:rsidRDefault="00AE201D" w:rsidP="00B01B8E">
      <w:pPr>
        <w:tabs>
          <w:tab w:val="left" w:pos="450"/>
        </w:tabs>
        <w:ind w:right="75"/>
        <w:jc w:val="center"/>
        <w:rPr>
          <w:rFonts w:ascii="Calibri" w:eastAsia="Arial" w:hAnsi="Calibri" w:cs="Calibri"/>
          <w:b/>
          <w:bCs/>
          <w:spacing w:val="1"/>
          <w:sz w:val="22"/>
          <w:szCs w:val="24"/>
          <w:lang w:val="ro-RO"/>
        </w:rPr>
      </w:pPr>
      <w:r>
        <w:rPr>
          <w:rFonts w:ascii="Calibri" w:eastAsia="Arial" w:hAnsi="Calibri" w:cs="Calibri"/>
          <w:b/>
          <w:bCs/>
          <w:spacing w:val="1"/>
          <w:sz w:val="22"/>
          <w:szCs w:val="24"/>
          <w:lang w:val="ro-RO"/>
        </w:rPr>
        <w:t xml:space="preserve">Reguli aplicabile </w:t>
      </w:r>
      <w:r w:rsidR="00B01B8E" w:rsidRPr="00B01B8E">
        <w:rPr>
          <w:rFonts w:ascii="Calibri" w:eastAsia="Arial" w:hAnsi="Calibri" w:cs="Calibri"/>
          <w:b/>
          <w:bCs/>
          <w:spacing w:val="1"/>
          <w:sz w:val="22"/>
          <w:szCs w:val="24"/>
          <w:lang w:val="ro-RO"/>
        </w:rPr>
        <w:t xml:space="preserve">ajutorului de minimis </w:t>
      </w:r>
      <w:r>
        <w:rPr>
          <w:rFonts w:ascii="Calibri" w:eastAsia="Arial" w:hAnsi="Calibri" w:cs="Calibri"/>
          <w:b/>
          <w:bCs/>
          <w:spacing w:val="1"/>
          <w:sz w:val="22"/>
          <w:szCs w:val="24"/>
          <w:lang w:val="ro-RO"/>
        </w:rPr>
        <w:t xml:space="preserve">pentru </w:t>
      </w:r>
      <w:r w:rsidR="00B01B8E" w:rsidRPr="00B01B8E">
        <w:rPr>
          <w:rFonts w:ascii="Calibri" w:eastAsia="Arial" w:hAnsi="Calibri" w:cs="Calibri"/>
          <w:b/>
          <w:bCs/>
          <w:spacing w:val="1"/>
          <w:sz w:val="22"/>
          <w:szCs w:val="24"/>
          <w:lang w:val="ro-RO"/>
        </w:rPr>
        <w:t>apelul</w:t>
      </w:r>
      <w:r>
        <w:rPr>
          <w:rFonts w:ascii="Calibri" w:eastAsia="Arial" w:hAnsi="Calibri" w:cs="Calibri"/>
          <w:b/>
          <w:bCs/>
          <w:spacing w:val="1"/>
          <w:sz w:val="22"/>
          <w:szCs w:val="24"/>
          <w:lang w:val="ro-RO"/>
        </w:rPr>
        <w:t xml:space="preserve"> </w:t>
      </w:r>
      <w:r w:rsidR="00B01B8E" w:rsidRPr="00B01B8E">
        <w:rPr>
          <w:rFonts w:ascii="Calibri" w:eastAsia="Arial" w:hAnsi="Calibri" w:cs="Calibri"/>
          <w:b/>
          <w:bCs/>
          <w:spacing w:val="1"/>
          <w:sz w:val="22"/>
          <w:szCs w:val="24"/>
          <w:lang w:val="ro-RO"/>
        </w:rPr>
        <w:t>PR/NE/2023/P1/RSO1.3.1/1 – Microîntreprinderi</w:t>
      </w:r>
    </w:p>
    <w:p w14:paraId="760DBFB2"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0880083A"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32C85696" w14:textId="77777777" w:rsidR="00B01B8E" w:rsidRPr="00AE201D" w:rsidRDefault="00B01B8E" w:rsidP="00B01B8E">
      <w:pPr>
        <w:tabs>
          <w:tab w:val="left" w:pos="450"/>
        </w:tabs>
        <w:ind w:right="75"/>
        <w:jc w:val="both"/>
        <w:rPr>
          <w:rFonts w:ascii="Calibri" w:eastAsia="Arial" w:hAnsi="Calibri" w:cs="Calibri"/>
          <w:b/>
          <w:bCs/>
          <w:spacing w:val="1"/>
          <w:sz w:val="22"/>
          <w:szCs w:val="24"/>
          <w:lang w:val="ro-RO"/>
        </w:rPr>
      </w:pPr>
      <w:r w:rsidRPr="00AE201D">
        <w:rPr>
          <w:rFonts w:ascii="Calibri" w:eastAsia="Arial" w:hAnsi="Calibri" w:cs="Calibri"/>
          <w:b/>
          <w:bCs/>
          <w:spacing w:val="1"/>
          <w:sz w:val="22"/>
          <w:szCs w:val="24"/>
          <w:lang w:val="ro-RO"/>
        </w:rPr>
        <w:t>Art. 1 Condiții privind acordarea ajutorului de minimis</w:t>
      </w:r>
    </w:p>
    <w:p w14:paraId="4AAE9734" w14:textId="622D7084"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 xml:space="preserve">(1) În cadrul prezentului contract, finanțarea nerambursabilă se acordă sub formă de ajutor de minimis, în baza Regulamentului (UE) nr. </w:t>
      </w:r>
      <w:r w:rsidR="00E73C52">
        <w:rPr>
          <w:rFonts w:ascii="Calibri" w:eastAsia="Arial" w:hAnsi="Calibri" w:cs="Calibri"/>
          <w:spacing w:val="1"/>
          <w:sz w:val="22"/>
          <w:szCs w:val="24"/>
          <w:lang w:val="ro-RO"/>
        </w:rPr>
        <w:t xml:space="preserve">2023/2831 </w:t>
      </w:r>
      <w:r w:rsidRPr="00B01B8E">
        <w:rPr>
          <w:rFonts w:ascii="Calibri" w:eastAsia="Arial" w:hAnsi="Calibri" w:cs="Calibri"/>
          <w:spacing w:val="1"/>
          <w:sz w:val="22"/>
          <w:szCs w:val="24"/>
          <w:lang w:val="ro-RO"/>
        </w:rPr>
        <w:t>al Comisiei din 1</w:t>
      </w:r>
      <w:r w:rsidR="00A1425D">
        <w:rPr>
          <w:rFonts w:ascii="Calibri" w:eastAsia="Arial" w:hAnsi="Calibri" w:cs="Calibri"/>
          <w:spacing w:val="1"/>
          <w:sz w:val="22"/>
          <w:szCs w:val="24"/>
          <w:lang w:val="ro-RO"/>
        </w:rPr>
        <w:t xml:space="preserve">3 </w:t>
      </w:r>
      <w:r w:rsidRPr="00B01B8E">
        <w:rPr>
          <w:rFonts w:ascii="Calibri" w:eastAsia="Arial" w:hAnsi="Calibri" w:cs="Calibri"/>
          <w:spacing w:val="1"/>
          <w:sz w:val="22"/>
          <w:szCs w:val="24"/>
          <w:lang w:val="ro-RO"/>
        </w:rPr>
        <w:t xml:space="preserve"> decembrie 20</w:t>
      </w:r>
      <w:r w:rsidR="00A1425D">
        <w:rPr>
          <w:rFonts w:ascii="Calibri" w:eastAsia="Arial" w:hAnsi="Calibri" w:cs="Calibri"/>
          <w:spacing w:val="1"/>
          <w:sz w:val="22"/>
          <w:szCs w:val="24"/>
          <w:lang w:val="ro-RO"/>
        </w:rPr>
        <w:t>2</w:t>
      </w:r>
      <w:r w:rsidRPr="00B01B8E">
        <w:rPr>
          <w:rFonts w:ascii="Calibri" w:eastAsia="Arial" w:hAnsi="Calibri" w:cs="Calibri"/>
          <w:spacing w:val="1"/>
          <w:sz w:val="22"/>
          <w:szCs w:val="24"/>
          <w:lang w:val="ro-RO"/>
        </w:rPr>
        <w:t>3 pentru aplicarea articolelor 107 și 108 din Tratatul privind funcționarea Uniunii Europene a ajutoarelor de minimis, , precum și a Dispoziției Directorului General al ADR Nord-Est nr. 197/27.09.2023</w:t>
      </w:r>
      <w:r w:rsidR="006275A1">
        <w:rPr>
          <w:rFonts w:ascii="Calibri" w:eastAsia="Arial" w:hAnsi="Calibri" w:cs="Calibri"/>
          <w:spacing w:val="1"/>
          <w:sz w:val="22"/>
          <w:szCs w:val="24"/>
          <w:lang w:val="ro-RO"/>
        </w:rPr>
        <w:t>,</w:t>
      </w:r>
      <w:r w:rsidR="006275A1" w:rsidRPr="00BE76C8">
        <w:rPr>
          <w:lang w:val="pt-BR"/>
        </w:rPr>
        <w:t xml:space="preserve"> </w:t>
      </w:r>
      <w:r w:rsidR="006275A1" w:rsidRPr="006275A1">
        <w:rPr>
          <w:rFonts w:ascii="Calibri" w:eastAsia="Arial" w:hAnsi="Calibri" w:cs="Calibri"/>
          <w:spacing w:val="1"/>
          <w:sz w:val="22"/>
          <w:szCs w:val="24"/>
          <w:lang w:val="ro-RO"/>
        </w:rPr>
        <w:t>modificată și completată prin Dispoziți</w:t>
      </w:r>
      <w:r w:rsidR="006275A1">
        <w:rPr>
          <w:rFonts w:ascii="Calibri" w:eastAsia="Arial" w:hAnsi="Calibri" w:cs="Calibri"/>
          <w:spacing w:val="1"/>
          <w:sz w:val="22"/>
          <w:szCs w:val="24"/>
          <w:lang w:val="ro-RO"/>
        </w:rPr>
        <w:t xml:space="preserve">a </w:t>
      </w:r>
      <w:r w:rsidR="006275A1" w:rsidRPr="006275A1">
        <w:rPr>
          <w:rFonts w:ascii="Calibri" w:eastAsia="Arial" w:hAnsi="Calibri" w:cs="Calibri"/>
          <w:spacing w:val="1"/>
          <w:sz w:val="22"/>
          <w:szCs w:val="24"/>
          <w:lang w:val="ro-RO"/>
        </w:rPr>
        <w:t>Directorului General nr. 64/01.03.2024</w:t>
      </w:r>
      <w:r w:rsidR="00BE76C8">
        <w:rPr>
          <w:rFonts w:ascii="Calibri" w:eastAsia="Arial" w:hAnsi="Calibri" w:cs="Calibri"/>
          <w:spacing w:val="1"/>
          <w:sz w:val="22"/>
          <w:szCs w:val="24"/>
          <w:lang w:val="ro-RO"/>
        </w:rPr>
        <w:t xml:space="preserve"> </w:t>
      </w:r>
      <w:r w:rsidRPr="00B01B8E">
        <w:rPr>
          <w:rFonts w:ascii="Calibri" w:eastAsia="Arial" w:hAnsi="Calibri" w:cs="Calibri"/>
          <w:spacing w:val="1"/>
          <w:sz w:val="22"/>
          <w:szCs w:val="24"/>
          <w:lang w:val="ro-RO"/>
        </w:rPr>
        <w:t>privind aprobarea</w:t>
      </w:r>
      <w:r w:rsidR="006275A1">
        <w:rPr>
          <w:rFonts w:ascii="Calibri" w:eastAsia="Arial" w:hAnsi="Calibri" w:cs="Calibri"/>
          <w:spacing w:val="1"/>
          <w:sz w:val="22"/>
          <w:szCs w:val="24"/>
          <w:lang w:val="ro-RO"/>
        </w:rPr>
        <w:t xml:space="preserve">, </w:t>
      </w:r>
      <w:r w:rsidR="006275A1" w:rsidRPr="006275A1">
        <w:rPr>
          <w:rFonts w:ascii="Calibri" w:eastAsia="Arial" w:hAnsi="Calibri" w:cs="Calibri"/>
          <w:spacing w:val="1"/>
          <w:sz w:val="22"/>
          <w:szCs w:val="24"/>
          <w:lang w:val="ro-RO"/>
        </w:rPr>
        <w:t>modificarea și completarea</w:t>
      </w:r>
      <w:r w:rsidRPr="00B01B8E">
        <w:rPr>
          <w:rFonts w:ascii="Calibri" w:eastAsia="Arial" w:hAnsi="Calibri" w:cs="Calibri"/>
          <w:spacing w:val="1"/>
          <w:sz w:val="22"/>
          <w:szCs w:val="24"/>
          <w:lang w:val="ro-RO"/>
        </w:rPr>
        <w:t xml:space="preserve"> Schemei de ajutor de minimis pentru sprijinirea microîntreprinderilor pentru investiții în cadrul Priorității 1 “O regiune mai competitivă, mai inovativă”, Obiectivul specific FEDR a (iii) “Intensificarea creșterii sustenabile și creșterea competitivității IMM-urilor și crearea de locuri de muncă în cadrul IMM-urilor, inclusiv prin investiții productive”, Operațiunea “Investiții pentru modernizarea microîntreprinderilor” din Programul Regional Nord-Est 2021-2027. </w:t>
      </w:r>
    </w:p>
    <w:p w14:paraId="49E98F98" w14:textId="2DA5AFFC" w:rsidR="00E534E2" w:rsidRDefault="00E534E2" w:rsidP="00B01B8E">
      <w:pPr>
        <w:tabs>
          <w:tab w:val="left" w:pos="450"/>
        </w:tabs>
        <w:ind w:right="75"/>
        <w:jc w:val="both"/>
        <w:rPr>
          <w:rFonts w:ascii="Calibri" w:eastAsia="Arial" w:hAnsi="Calibri" w:cs="Calibri"/>
          <w:spacing w:val="1"/>
          <w:sz w:val="22"/>
          <w:szCs w:val="24"/>
          <w:lang w:val="ro-RO"/>
        </w:rPr>
      </w:pPr>
      <w:r>
        <w:rPr>
          <w:rFonts w:ascii="Calibri" w:eastAsia="Arial" w:hAnsi="Calibri" w:cs="Calibri"/>
          <w:spacing w:val="1"/>
          <w:sz w:val="22"/>
          <w:szCs w:val="24"/>
          <w:lang w:val="ro-RO"/>
        </w:rPr>
        <w:t>(2)</w:t>
      </w:r>
      <w:r w:rsidR="006275A1">
        <w:rPr>
          <w:rFonts w:ascii="Calibri" w:eastAsia="Arial" w:hAnsi="Calibri" w:cs="Calibri"/>
          <w:spacing w:val="1"/>
          <w:sz w:val="22"/>
          <w:szCs w:val="24"/>
          <w:lang w:val="ro-RO"/>
        </w:rPr>
        <w:t xml:space="preserve"> </w:t>
      </w:r>
      <w:r w:rsidRPr="00E534E2">
        <w:rPr>
          <w:rFonts w:ascii="Calibri" w:eastAsia="Arial" w:hAnsi="Calibri" w:cs="Calibri"/>
          <w:spacing w:val="1"/>
          <w:sz w:val="22"/>
          <w:szCs w:val="24"/>
          <w:lang w:val="ro-RO"/>
        </w:rPr>
        <w:t>Ajutorul de minimis se consideră acordat în momentul în care dreptul legal de a beneficia de acesta este conferit întreprinderii, în temeiul legislației naționale aplicabile, indiferent de data la care ajutorul de minimis este plătit</w:t>
      </w:r>
      <w:r w:rsidR="0075229F">
        <w:rPr>
          <w:rFonts w:ascii="Calibri" w:eastAsia="Arial" w:hAnsi="Calibri" w:cs="Calibri"/>
          <w:spacing w:val="1"/>
          <w:sz w:val="22"/>
          <w:szCs w:val="24"/>
          <w:lang w:val="ro-RO"/>
        </w:rPr>
        <w:t xml:space="preserve">, respectiv </w:t>
      </w:r>
      <w:r w:rsidRPr="00E534E2">
        <w:rPr>
          <w:rFonts w:ascii="Calibri" w:eastAsia="Arial" w:hAnsi="Calibri" w:cs="Calibri"/>
          <w:spacing w:val="1"/>
          <w:sz w:val="22"/>
          <w:szCs w:val="24"/>
          <w:lang w:val="ro-RO"/>
        </w:rPr>
        <w:t>data acordării ajutorului este data semnării contractului de finanțare</w:t>
      </w:r>
      <w:r w:rsidR="0075229F">
        <w:rPr>
          <w:rFonts w:ascii="Calibri" w:eastAsia="Arial" w:hAnsi="Calibri" w:cs="Calibri"/>
          <w:spacing w:val="1"/>
          <w:sz w:val="22"/>
          <w:szCs w:val="24"/>
          <w:lang w:val="ro-RO"/>
        </w:rPr>
        <w:t>.</w:t>
      </w:r>
    </w:p>
    <w:p w14:paraId="313A1582" w14:textId="631523DB" w:rsid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 xml:space="preserve">(3) În completarea obligațiilor Beneficiarului menționate la art. 7 alin. (10) din Contractul de finanțare, în vederea asigurării monitorizării ajutoarelor de minimis, </w:t>
      </w:r>
      <w:r w:rsidR="004C7C33">
        <w:rPr>
          <w:rFonts w:ascii="Calibri" w:eastAsia="Arial" w:hAnsi="Calibri" w:cs="Calibri"/>
          <w:spacing w:val="1"/>
          <w:sz w:val="22"/>
          <w:szCs w:val="24"/>
          <w:lang w:val="ro-RO"/>
        </w:rPr>
        <w:t xml:space="preserve">Beneficiarul </w:t>
      </w:r>
      <w:r w:rsidRPr="00B01B8E">
        <w:rPr>
          <w:rFonts w:ascii="Calibri" w:eastAsia="Arial" w:hAnsi="Calibri" w:cs="Calibri"/>
          <w:spacing w:val="1"/>
          <w:sz w:val="22"/>
          <w:szCs w:val="24"/>
          <w:lang w:val="ro-RO"/>
        </w:rPr>
        <w:t>are obligaţia să păstreze, pentru o perioadă de minim 10 ani fiscali de la data acordării ultimei alocări specifice sau până la închiderea oficială a programului, oricare intervine ultima, toate documentele referitoare la ajutorul de minimis primit în cadrul Contractului de finanțare și să transmită Autorității de Management pentru Programul Regional Nord-Est 2021-2027 sau Consiliului Concurenței, în termenele stabilite de aceștia, toate informațiile necesare pentru derularea procedurilor naționale și comunitare în domeniul ajutorului de stat. Această evidenţă trebuie să conţină toate informaţiile și documentele necesare pentru a demonstra respectarea condiţiilor impuse de legislaţia comunitară în domeniul ajutorului de minimis / de stat, sub sancțiunea recuperării ajutorului de</w:t>
      </w:r>
      <w:r w:rsidR="00AE201D">
        <w:rPr>
          <w:rFonts w:ascii="Calibri" w:eastAsia="Arial" w:hAnsi="Calibri" w:cs="Calibri"/>
          <w:spacing w:val="1"/>
          <w:sz w:val="22"/>
          <w:szCs w:val="24"/>
          <w:lang w:val="ro-RO"/>
        </w:rPr>
        <w:t xml:space="preserve"> minimis </w:t>
      </w:r>
      <w:r w:rsidRPr="00B01B8E">
        <w:rPr>
          <w:rFonts w:ascii="Calibri" w:eastAsia="Arial" w:hAnsi="Calibri" w:cs="Calibri"/>
          <w:spacing w:val="1"/>
          <w:sz w:val="22"/>
          <w:szCs w:val="24"/>
          <w:lang w:val="ro-RO"/>
        </w:rPr>
        <w:t xml:space="preserve"> stat acordat în conformitate cu prevederile prezentului contract de finanțare.</w:t>
      </w:r>
    </w:p>
    <w:p w14:paraId="1C57DC71"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(4) Beneficiarul ajutorului de minimis are obligația de a pune la dispoziția Autorității de Management pentru Programul Regional Nord-Est 2021-2027, în formatul și în termenul solicitat de aceasta, toate datele și informaţiile necesare în vederea îndeplinirii procedurilor de raportare și monitorizare ce cad în sarcina furnizorului ajutorului de minimis.</w:t>
      </w:r>
    </w:p>
    <w:p w14:paraId="212CD69E"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50322CA9" w14:textId="77777777" w:rsidR="00B01B8E" w:rsidRPr="00AE201D" w:rsidRDefault="00B01B8E" w:rsidP="00B01B8E">
      <w:pPr>
        <w:tabs>
          <w:tab w:val="left" w:pos="450"/>
        </w:tabs>
        <w:ind w:right="75"/>
        <w:jc w:val="both"/>
        <w:rPr>
          <w:rFonts w:ascii="Calibri" w:eastAsia="Arial" w:hAnsi="Calibri" w:cs="Calibri"/>
          <w:b/>
          <w:bCs/>
          <w:spacing w:val="1"/>
          <w:sz w:val="22"/>
          <w:szCs w:val="24"/>
          <w:lang w:val="ro-RO"/>
        </w:rPr>
      </w:pPr>
      <w:r w:rsidRPr="00AE201D">
        <w:rPr>
          <w:rFonts w:ascii="Calibri" w:eastAsia="Arial" w:hAnsi="Calibri" w:cs="Calibri"/>
          <w:b/>
          <w:bCs/>
          <w:spacing w:val="1"/>
          <w:sz w:val="22"/>
          <w:szCs w:val="24"/>
          <w:lang w:val="ro-RO"/>
        </w:rPr>
        <w:t>Art. 2 Condiții privind utilizarea ajutorului de minimis</w:t>
      </w:r>
    </w:p>
    <w:p w14:paraId="2FE83141" w14:textId="3416EB04"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 Dacă Beneficiarul îşi desfăşoară activitatea atât în domenii de activitate eligibile așa cum sunt definite în Ghidul solicitantului “Investiții pentru modernizarea microîntreprinderilor”, cât şi în domenii de activitate neeligibile sau în sectoarele excluse din aria de aplicare a Regulamentului de minimis nr.</w:t>
      </w:r>
      <w:r w:rsidR="003C1D9F">
        <w:rPr>
          <w:rFonts w:ascii="Calibri" w:eastAsia="Arial" w:hAnsi="Calibri" w:cs="Calibri"/>
          <w:spacing w:val="1"/>
          <w:sz w:val="22"/>
          <w:szCs w:val="24"/>
          <w:lang w:val="ro-RO"/>
        </w:rPr>
        <w:t>2023/2831</w:t>
      </w:r>
      <w:r w:rsidRPr="00B01B8E">
        <w:rPr>
          <w:rFonts w:ascii="Calibri" w:eastAsia="Arial" w:hAnsi="Calibri" w:cs="Calibri"/>
          <w:spacing w:val="1"/>
          <w:sz w:val="22"/>
          <w:szCs w:val="24"/>
          <w:lang w:val="ro-RO"/>
        </w:rPr>
        <w:t xml:space="preserve"> și/sau a Schemei de ajutor de minimis pentru sprijinirea microîntreprinderilor, poate beneficia de finanţare doar pentru domeniile de activitate eligibile, cu condiţia prezentării documentelor contabile care atestă separarea evidenţei acestor activităţi sau o distincție între costuri, astfel ca activitățile desfășurate în domeniile excluse să nu beneficieze de ajutoare de minimis.</w:t>
      </w:r>
    </w:p>
    <w:p w14:paraId="79B646A1" w14:textId="77777777" w:rsid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(2) Ajutorul se acordă sub formă de grant (finanțare nerambursabilă). Toate sumele utilizate sunt brute, înainte de orice deducere de impozite şi taxe.</w:t>
      </w:r>
    </w:p>
    <w:p w14:paraId="6F390B9B" w14:textId="3D6AE920" w:rsidR="00600B25" w:rsidRPr="00B01B8E" w:rsidRDefault="00600B25" w:rsidP="00B01B8E">
      <w:pPr>
        <w:tabs>
          <w:tab w:val="left" w:pos="450"/>
        </w:tabs>
        <w:ind w:right="75"/>
        <w:jc w:val="both"/>
        <w:rPr>
          <w:rFonts w:ascii="Calibri" w:eastAsia="Arial" w:hAnsi="Calibri" w:cs="Calibri"/>
          <w:spacing w:val="1"/>
          <w:sz w:val="22"/>
          <w:szCs w:val="24"/>
          <w:lang w:val="ro-RO"/>
        </w:rPr>
      </w:pPr>
      <w:r>
        <w:rPr>
          <w:rFonts w:ascii="Calibri" w:eastAsia="Arial" w:hAnsi="Calibri" w:cs="Calibri"/>
          <w:spacing w:val="1"/>
          <w:sz w:val="22"/>
          <w:szCs w:val="24"/>
          <w:lang w:val="ro-RO"/>
        </w:rPr>
        <w:t>(3)</w:t>
      </w:r>
      <w:r w:rsidRPr="00796AE5">
        <w:rPr>
          <w:lang w:val="pt-BR"/>
        </w:rPr>
        <w:t xml:space="preserve"> </w:t>
      </w:r>
      <w:r w:rsidRPr="00600B25">
        <w:rPr>
          <w:rFonts w:ascii="Calibri" w:eastAsia="Arial" w:hAnsi="Calibri" w:cs="Calibri"/>
          <w:spacing w:val="1"/>
          <w:sz w:val="22"/>
          <w:szCs w:val="24"/>
          <w:lang w:val="ro-RO"/>
        </w:rPr>
        <w:t>Ajutorul de minimis acordat în baza prezentului Contract de finanțare nu poate fi utilizat pentru achiziţionarea de vehicule pentru transport rutier de mărfuri.</w:t>
      </w:r>
    </w:p>
    <w:p w14:paraId="53466F78" w14:textId="6E42BB83"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w:t>
      </w:r>
      <w:r w:rsidR="00600B25">
        <w:rPr>
          <w:rFonts w:ascii="Calibri" w:eastAsia="Arial" w:hAnsi="Calibri" w:cs="Calibri"/>
          <w:spacing w:val="1"/>
          <w:sz w:val="22"/>
          <w:szCs w:val="24"/>
          <w:lang w:val="ro-RO"/>
        </w:rPr>
        <w:t>4</w:t>
      </w:r>
      <w:r w:rsidRPr="00B01B8E">
        <w:rPr>
          <w:rFonts w:ascii="Calibri" w:eastAsia="Arial" w:hAnsi="Calibri" w:cs="Calibri"/>
          <w:spacing w:val="1"/>
          <w:sz w:val="22"/>
          <w:szCs w:val="24"/>
          <w:lang w:val="ro-RO"/>
        </w:rPr>
        <w:t>) Plățile aferente ajutorului de minimis acordat în baza prezentului Contract de finanțare se vor efectua până cel târziu la data de 31.12.2029.</w:t>
      </w:r>
    </w:p>
    <w:p w14:paraId="502F212A" w14:textId="77777777" w:rsidR="00B01B8E" w:rsidRDefault="00B01B8E" w:rsidP="00B01B8E">
      <w:pPr>
        <w:tabs>
          <w:tab w:val="left" w:pos="450"/>
        </w:tabs>
        <w:ind w:right="75"/>
        <w:jc w:val="both"/>
        <w:rPr>
          <w:rFonts w:ascii="Calibri" w:eastAsia="Arial" w:hAnsi="Calibri" w:cs="Calibri"/>
          <w:spacing w:val="1"/>
          <w:sz w:val="22"/>
          <w:szCs w:val="24"/>
          <w:lang w:val="ro-RO"/>
        </w:rPr>
      </w:pPr>
    </w:p>
    <w:p w14:paraId="14F51468" w14:textId="77777777" w:rsidR="00074F45" w:rsidRPr="00B01B8E" w:rsidRDefault="00074F45" w:rsidP="00B01B8E">
      <w:pPr>
        <w:tabs>
          <w:tab w:val="left" w:pos="450"/>
        </w:tabs>
        <w:ind w:right="75"/>
        <w:jc w:val="both"/>
        <w:rPr>
          <w:rFonts w:ascii="Calibri" w:eastAsia="Arial" w:hAnsi="Calibri" w:cs="Calibri"/>
          <w:spacing w:val="1"/>
          <w:sz w:val="22"/>
          <w:szCs w:val="24"/>
          <w:lang w:val="ro-RO"/>
        </w:rPr>
      </w:pPr>
    </w:p>
    <w:p w14:paraId="3B18288B"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28D81FA2" w14:textId="77777777" w:rsidR="00B01B8E" w:rsidRPr="00AE201D" w:rsidRDefault="00B01B8E" w:rsidP="00B01B8E">
      <w:pPr>
        <w:tabs>
          <w:tab w:val="left" w:pos="450"/>
        </w:tabs>
        <w:ind w:right="75"/>
        <w:jc w:val="both"/>
        <w:rPr>
          <w:rFonts w:ascii="Calibri" w:eastAsia="Arial" w:hAnsi="Calibri" w:cs="Calibri"/>
          <w:b/>
          <w:bCs/>
          <w:spacing w:val="1"/>
          <w:sz w:val="22"/>
          <w:szCs w:val="24"/>
          <w:lang w:val="ro-RO"/>
        </w:rPr>
      </w:pPr>
      <w:r w:rsidRPr="00AE201D">
        <w:rPr>
          <w:rFonts w:ascii="Calibri" w:eastAsia="Arial" w:hAnsi="Calibri" w:cs="Calibri"/>
          <w:b/>
          <w:bCs/>
          <w:spacing w:val="1"/>
          <w:sz w:val="22"/>
          <w:szCs w:val="24"/>
          <w:lang w:val="ro-RO"/>
        </w:rPr>
        <w:t>Art. 3 Condiții privind recuperarea ajutorului de minimis</w:t>
      </w:r>
    </w:p>
    <w:p w14:paraId="51BBCDD4" w14:textId="77777777" w:rsidR="006275A1" w:rsidRPr="003C293A" w:rsidRDefault="00B01B8E" w:rsidP="006275A1">
      <w:pPr>
        <w:tabs>
          <w:tab w:val="left" w:pos="360"/>
        </w:tabs>
        <w:spacing w:line="259" w:lineRule="auto"/>
        <w:jc w:val="both"/>
        <w:rPr>
          <w:rFonts w:ascii="Calibri" w:hAnsi="Calibri" w:cs="Calibri"/>
          <w:sz w:val="22"/>
          <w:szCs w:val="22"/>
          <w:lang w:val="ro-RO"/>
        </w:rPr>
      </w:pPr>
      <w:r w:rsidRPr="00B01B8E">
        <w:rPr>
          <w:rFonts w:ascii="Calibri" w:eastAsia="Arial" w:hAnsi="Calibri" w:cs="Calibri"/>
          <w:spacing w:val="1"/>
          <w:sz w:val="22"/>
          <w:szCs w:val="24"/>
          <w:lang w:val="ro-RO"/>
        </w:rPr>
        <w:t xml:space="preserve">(1) </w:t>
      </w:r>
      <w:r w:rsidR="006275A1" w:rsidRPr="003C293A">
        <w:rPr>
          <w:rFonts w:ascii="Calibri" w:hAnsi="Calibri" w:cs="Calibri"/>
          <w:sz w:val="22"/>
          <w:szCs w:val="22"/>
          <w:lang w:val="ro-RO"/>
        </w:rPr>
        <w:t xml:space="preserve">În cazul în care condițiile de acordare și de utilizare a ajutorului nu au fost îndeplinite/respectate de Beneficiar, furnizorul ajutorului de minimis dispune recuperarea ajutorului, care se va efectua conform prevederilor Ordonanţei de urgenţă a Guvernului nr. 77/2014, aprobată cu modificări şi completări prin Legea nr. 20/2015, cu modificările şi completările ulterioare, şi ale schemei de ajutor de minimis. </w:t>
      </w:r>
    </w:p>
    <w:p w14:paraId="06425A1B" w14:textId="3AA809AF" w:rsidR="00B01B8E" w:rsidRPr="00B01B8E" w:rsidRDefault="006275A1" w:rsidP="00B01B8E">
      <w:pPr>
        <w:tabs>
          <w:tab w:val="left" w:pos="450"/>
        </w:tabs>
        <w:ind w:right="75"/>
        <w:jc w:val="both"/>
        <w:rPr>
          <w:rFonts w:ascii="Calibri" w:eastAsia="Arial" w:hAnsi="Calibri" w:cs="Calibri"/>
          <w:spacing w:val="1"/>
          <w:sz w:val="22"/>
          <w:szCs w:val="24"/>
          <w:lang w:val="ro-RO"/>
        </w:rPr>
      </w:pPr>
      <w:r>
        <w:rPr>
          <w:rFonts w:ascii="Calibri" w:eastAsia="Arial" w:hAnsi="Calibri" w:cs="Calibri"/>
          <w:spacing w:val="1"/>
          <w:sz w:val="22"/>
          <w:szCs w:val="24"/>
          <w:lang w:val="ro-RO"/>
        </w:rPr>
        <w:t xml:space="preserve">(2) </w:t>
      </w:r>
      <w:r w:rsidR="00B01B8E" w:rsidRPr="00B01B8E">
        <w:rPr>
          <w:rFonts w:ascii="Calibri" w:eastAsia="Arial" w:hAnsi="Calibri" w:cs="Calibri"/>
          <w:spacing w:val="1"/>
          <w:sz w:val="22"/>
          <w:szCs w:val="24"/>
          <w:lang w:val="ro-RO"/>
        </w:rPr>
        <w:t xml:space="preserve">Dacă, oricând în </w:t>
      </w:r>
      <w:r>
        <w:rPr>
          <w:rFonts w:ascii="Calibri" w:eastAsia="Arial" w:hAnsi="Calibri" w:cs="Calibri"/>
          <w:spacing w:val="1"/>
          <w:sz w:val="22"/>
          <w:szCs w:val="24"/>
          <w:lang w:val="ro-RO"/>
        </w:rPr>
        <w:t xml:space="preserve">perioada </w:t>
      </w:r>
      <w:r w:rsidRPr="003C293A">
        <w:rPr>
          <w:rFonts w:ascii="Calibri" w:eastAsia="Arial" w:hAnsi="Calibri" w:cs="Calibri"/>
          <w:spacing w:val="1"/>
          <w:sz w:val="22"/>
          <w:szCs w:val="22"/>
          <w:lang w:val="ro-RO"/>
        </w:rPr>
        <w:t xml:space="preserve">de </w:t>
      </w:r>
      <w:r w:rsidRPr="003C293A">
        <w:rPr>
          <w:rFonts w:ascii="Calibri" w:hAnsi="Calibri" w:cs="Calibri"/>
          <w:sz w:val="22"/>
          <w:szCs w:val="22"/>
          <w:lang w:val="ro-RO"/>
        </w:rPr>
        <w:t xml:space="preserve">implementare a proiectului prevăzută la art. 2, alin. (2) din Contractul de finanțare și/sau </w:t>
      </w:r>
      <w:r w:rsidR="00B01B8E" w:rsidRPr="00B01B8E">
        <w:rPr>
          <w:rFonts w:ascii="Calibri" w:eastAsia="Arial" w:hAnsi="Calibri" w:cs="Calibri"/>
          <w:spacing w:val="1"/>
          <w:sz w:val="22"/>
          <w:szCs w:val="24"/>
          <w:lang w:val="ro-RO"/>
        </w:rPr>
        <w:t>perioada de durabilitate a proiectului prevăzută la art 2, alin. (5) din Contractul de finanțare, se constată că încadrarea valorii finanțării nerambursabile solicitate în plafonul de minimis aplicabil s-a realizat, la momentul solicitării și/sau acordării, în baza unor documente și/sau informații incomplete și/sau incorecte</w:t>
      </w:r>
      <w:r>
        <w:rPr>
          <w:rFonts w:ascii="Calibri" w:eastAsia="Arial" w:hAnsi="Calibri" w:cs="Calibri"/>
          <w:spacing w:val="1"/>
          <w:sz w:val="22"/>
          <w:szCs w:val="24"/>
          <w:lang w:val="ro-RO"/>
        </w:rPr>
        <w:t xml:space="preserve"> și/sau false</w:t>
      </w:r>
      <w:r w:rsidR="00B01B8E" w:rsidRPr="00B01B8E">
        <w:rPr>
          <w:rFonts w:ascii="Calibri" w:eastAsia="Arial" w:hAnsi="Calibri" w:cs="Calibri"/>
          <w:spacing w:val="1"/>
          <w:sz w:val="22"/>
          <w:szCs w:val="24"/>
          <w:lang w:val="ro-RO"/>
        </w:rPr>
        <w:t xml:space="preserve">, </w:t>
      </w:r>
      <w:r>
        <w:rPr>
          <w:rFonts w:ascii="Calibri" w:eastAsia="Arial" w:hAnsi="Calibri" w:cs="Calibri"/>
          <w:spacing w:val="1"/>
          <w:sz w:val="22"/>
          <w:szCs w:val="24"/>
          <w:lang w:val="ro-RO"/>
        </w:rPr>
        <w:t>B</w:t>
      </w:r>
      <w:r w:rsidR="00B01B8E" w:rsidRPr="00B01B8E">
        <w:rPr>
          <w:rFonts w:ascii="Calibri" w:eastAsia="Arial" w:hAnsi="Calibri" w:cs="Calibri"/>
          <w:spacing w:val="1"/>
          <w:sz w:val="22"/>
          <w:szCs w:val="24"/>
          <w:lang w:val="ro-RO"/>
        </w:rPr>
        <w:t>eneficiarul fiind îndreptățit la o valoare mai mică a ajutorului de minimis, Autoritatea de Management pentru Programul Regional Nord-Est 2021-2027 dispune stoparea  acordării/ plății ajutorului de minimis sau solicită recuperarea ajutorului de minimis deja plătit.</w:t>
      </w:r>
    </w:p>
    <w:p w14:paraId="3A875F87" w14:textId="5B885ACF" w:rsid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w:t>
      </w:r>
      <w:r w:rsidR="00C6035D">
        <w:rPr>
          <w:rFonts w:ascii="Calibri" w:eastAsia="Arial" w:hAnsi="Calibri" w:cs="Calibri"/>
          <w:spacing w:val="1"/>
          <w:sz w:val="22"/>
          <w:szCs w:val="24"/>
          <w:lang w:val="ro-RO"/>
        </w:rPr>
        <w:t>3</w:t>
      </w:r>
      <w:r w:rsidRPr="00B01B8E">
        <w:rPr>
          <w:rFonts w:ascii="Calibri" w:eastAsia="Arial" w:hAnsi="Calibri" w:cs="Calibri"/>
          <w:spacing w:val="1"/>
          <w:sz w:val="22"/>
          <w:szCs w:val="24"/>
          <w:lang w:val="ro-RO"/>
        </w:rPr>
        <w:t>) Contractul de finanțare va fi reziliat şi finanţarea nerambursabilă acordată va fi recuperată şi în cazul în care obiectele / bunurile, fie ele mobile sau imobile, finanţate în cadrul prezentului Contract nu sunt folosite conform scopului destinat, sau în cazul în care acestea sunt vândute sau înstrăinate, sub orice formă, oricând până la finalizarea perioadei de durabilitate stabilită la art. 2, alin. (5) din Contractul de finanțare.</w:t>
      </w:r>
    </w:p>
    <w:p w14:paraId="596F06FC" w14:textId="5CF3211B" w:rsidR="00C6035D" w:rsidRPr="008B05B2" w:rsidRDefault="00C6035D" w:rsidP="00C6035D">
      <w:pPr>
        <w:autoSpaceDE w:val="0"/>
        <w:autoSpaceDN w:val="0"/>
        <w:adjustRightInd w:val="0"/>
        <w:jc w:val="both"/>
        <w:rPr>
          <w:rFonts w:ascii="Calibri" w:hAnsi="Calibri" w:cs="Calibri"/>
          <w:sz w:val="22"/>
          <w:szCs w:val="22"/>
          <w:lang w:val="ro-RO"/>
        </w:rPr>
      </w:pPr>
      <w:r>
        <w:rPr>
          <w:rFonts w:ascii="Calibri" w:hAnsi="Calibri" w:cs="Calibri"/>
          <w:sz w:val="22"/>
          <w:szCs w:val="22"/>
          <w:lang w:val="ro-RO"/>
        </w:rPr>
        <w:t>(4</w:t>
      </w:r>
      <w:r w:rsidRPr="008B05B2">
        <w:rPr>
          <w:rFonts w:ascii="Calibri" w:hAnsi="Calibri" w:cs="Calibri"/>
          <w:sz w:val="22"/>
          <w:szCs w:val="22"/>
          <w:lang w:val="ro-RO"/>
        </w:rPr>
        <w:t>) Constituie motive de restituire integrală a ajutorului:</w:t>
      </w:r>
    </w:p>
    <w:p w14:paraId="136BDDAC" w14:textId="77777777" w:rsidR="00C6035D" w:rsidRPr="008B05B2" w:rsidRDefault="00C6035D" w:rsidP="00C6035D">
      <w:pPr>
        <w:autoSpaceDE w:val="0"/>
        <w:autoSpaceDN w:val="0"/>
        <w:adjustRightInd w:val="0"/>
        <w:jc w:val="both"/>
        <w:rPr>
          <w:rFonts w:ascii="Calibri" w:hAnsi="Calibri" w:cs="Calibri"/>
          <w:sz w:val="22"/>
          <w:szCs w:val="22"/>
          <w:lang w:val="ro-RO"/>
        </w:rPr>
      </w:pPr>
      <w:r w:rsidRPr="008B05B2">
        <w:rPr>
          <w:rFonts w:ascii="Calibri" w:hAnsi="Calibri" w:cs="Calibri"/>
          <w:sz w:val="22"/>
          <w:szCs w:val="22"/>
          <w:lang w:val="ro-RO"/>
        </w:rPr>
        <w:t xml:space="preserve">a) nerespectarea prevederilor Regulamentului (UE) nr. 2831/2023; </w:t>
      </w:r>
    </w:p>
    <w:p w14:paraId="2C23C715" w14:textId="77777777" w:rsidR="00C6035D" w:rsidRPr="008B05B2" w:rsidRDefault="00C6035D" w:rsidP="00C6035D">
      <w:pPr>
        <w:autoSpaceDE w:val="0"/>
        <w:autoSpaceDN w:val="0"/>
        <w:adjustRightInd w:val="0"/>
        <w:jc w:val="both"/>
        <w:rPr>
          <w:rFonts w:ascii="Calibri" w:hAnsi="Calibri" w:cs="Calibri"/>
          <w:sz w:val="22"/>
          <w:szCs w:val="22"/>
          <w:lang w:val="ro-RO"/>
        </w:rPr>
      </w:pPr>
      <w:r w:rsidRPr="008B05B2">
        <w:rPr>
          <w:rFonts w:ascii="Calibri" w:hAnsi="Calibri" w:cs="Calibri"/>
          <w:sz w:val="22"/>
          <w:szCs w:val="22"/>
          <w:lang w:val="ro-RO"/>
        </w:rPr>
        <w:t>b) nerespectarea prevederilor Regulamentului (UE) nr. 1060/2021;</w:t>
      </w:r>
    </w:p>
    <w:p w14:paraId="739941EC" w14:textId="77777777" w:rsidR="00C6035D" w:rsidRPr="008B05B2" w:rsidRDefault="00C6035D" w:rsidP="00C6035D">
      <w:pPr>
        <w:autoSpaceDE w:val="0"/>
        <w:autoSpaceDN w:val="0"/>
        <w:adjustRightInd w:val="0"/>
        <w:jc w:val="both"/>
        <w:rPr>
          <w:rFonts w:ascii="Calibri" w:hAnsi="Calibri" w:cs="Calibri"/>
          <w:sz w:val="22"/>
          <w:szCs w:val="22"/>
          <w:lang w:val="ro-RO"/>
        </w:rPr>
      </w:pPr>
      <w:r w:rsidRPr="008B05B2">
        <w:rPr>
          <w:rFonts w:ascii="Calibri" w:hAnsi="Calibri" w:cs="Calibri"/>
          <w:sz w:val="22"/>
          <w:szCs w:val="22"/>
          <w:lang w:val="ro-RO"/>
        </w:rPr>
        <w:t>c) nerespectarea prevederilor Regulamentului (UE) nr. 1058/2021;</w:t>
      </w:r>
    </w:p>
    <w:p w14:paraId="5982FE02" w14:textId="77777777" w:rsidR="00C6035D" w:rsidRPr="008B05B2" w:rsidRDefault="00C6035D" w:rsidP="00C6035D">
      <w:pPr>
        <w:autoSpaceDE w:val="0"/>
        <w:autoSpaceDN w:val="0"/>
        <w:adjustRightInd w:val="0"/>
        <w:jc w:val="both"/>
        <w:rPr>
          <w:rFonts w:ascii="Calibri" w:hAnsi="Calibri" w:cs="Calibri"/>
          <w:sz w:val="22"/>
          <w:szCs w:val="22"/>
          <w:lang w:val="ro-RO"/>
        </w:rPr>
      </w:pPr>
      <w:r w:rsidRPr="008B05B2">
        <w:rPr>
          <w:rFonts w:ascii="Calibri" w:hAnsi="Calibri" w:cs="Calibri"/>
          <w:sz w:val="22"/>
          <w:szCs w:val="22"/>
          <w:lang w:val="ro-RO"/>
        </w:rPr>
        <w:t>d) înstrăinarea bunurilor obținute prin finanțarea prevăzută în prezenta schemă de ajutor în perioada de durabilitate a proiectului. Se are în vedere atât înstrăinarea parțială, cât și totală. În raport de formă, prin înstrăinare se înțelege atât cea oneroasă, cât și cea gratuită;</w:t>
      </w:r>
    </w:p>
    <w:p w14:paraId="1157758F" w14:textId="77777777" w:rsidR="00C6035D" w:rsidRPr="008B05B2" w:rsidRDefault="00C6035D" w:rsidP="00C6035D">
      <w:pPr>
        <w:autoSpaceDE w:val="0"/>
        <w:autoSpaceDN w:val="0"/>
        <w:adjustRightInd w:val="0"/>
        <w:jc w:val="both"/>
        <w:rPr>
          <w:rFonts w:ascii="Calibri" w:hAnsi="Calibri" w:cs="Calibri"/>
          <w:sz w:val="22"/>
          <w:szCs w:val="22"/>
          <w:lang w:val="ro-RO"/>
        </w:rPr>
      </w:pPr>
      <w:r w:rsidRPr="008B05B2">
        <w:rPr>
          <w:rFonts w:ascii="Calibri" w:hAnsi="Calibri" w:cs="Calibri"/>
          <w:sz w:val="22"/>
          <w:szCs w:val="22"/>
          <w:lang w:val="ro-RO"/>
        </w:rPr>
        <w:t>e) nerespectarea criteriilor de eligibilitate impuse prin prezenta schemă, inclusiv în cazul constatării ulterioare.</w:t>
      </w:r>
    </w:p>
    <w:p w14:paraId="6345B8D4" w14:textId="77777777" w:rsidR="00C6035D" w:rsidRPr="008B05B2" w:rsidRDefault="00C6035D" w:rsidP="00C6035D">
      <w:pPr>
        <w:autoSpaceDE w:val="0"/>
        <w:autoSpaceDN w:val="0"/>
        <w:adjustRightInd w:val="0"/>
        <w:jc w:val="both"/>
        <w:rPr>
          <w:rFonts w:ascii="Calibri" w:hAnsi="Calibri" w:cs="Calibri"/>
          <w:sz w:val="22"/>
          <w:szCs w:val="22"/>
          <w:lang w:val="ro-RO"/>
        </w:rPr>
      </w:pPr>
      <w:r w:rsidRPr="008B05B2">
        <w:rPr>
          <w:rFonts w:ascii="Calibri" w:hAnsi="Calibri" w:cs="Calibri"/>
          <w:sz w:val="22"/>
          <w:szCs w:val="22"/>
          <w:lang w:val="ro-RO"/>
        </w:rPr>
        <w:t>(</w:t>
      </w:r>
      <w:r>
        <w:rPr>
          <w:rFonts w:ascii="Calibri" w:hAnsi="Calibri" w:cs="Calibri"/>
          <w:sz w:val="22"/>
          <w:szCs w:val="22"/>
          <w:lang w:val="ro-RO"/>
        </w:rPr>
        <w:t>5</w:t>
      </w:r>
      <w:r w:rsidRPr="008B05B2">
        <w:rPr>
          <w:rFonts w:ascii="Calibri" w:hAnsi="Calibri" w:cs="Calibri"/>
          <w:sz w:val="22"/>
          <w:szCs w:val="22"/>
          <w:lang w:val="ro-RO"/>
        </w:rPr>
        <w:t>) Constituie motive de restituire parțială a ajutorului primit:</w:t>
      </w:r>
    </w:p>
    <w:p w14:paraId="04D07A9B" w14:textId="77777777" w:rsidR="00C6035D" w:rsidRPr="008B05B2" w:rsidRDefault="00C6035D" w:rsidP="00C6035D">
      <w:pPr>
        <w:autoSpaceDE w:val="0"/>
        <w:autoSpaceDN w:val="0"/>
        <w:adjustRightInd w:val="0"/>
        <w:jc w:val="both"/>
        <w:rPr>
          <w:rFonts w:ascii="Calibri" w:hAnsi="Calibri" w:cs="Calibri"/>
          <w:sz w:val="22"/>
          <w:szCs w:val="22"/>
          <w:lang w:val="ro-RO"/>
        </w:rPr>
      </w:pPr>
      <w:r w:rsidRPr="008B05B2">
        <w:rPr>
          <w:rFonts w:ascii="Calibri" w:hAnsi="Calibri" w:cs="Calibri"/>
          <w:sz w:val="22"/>
          <w:szCs w:val="22"/>
          <w:lang w:val="ro-RO"/>
        </w:rPr>
        <w:t>a) efectuarea unor cheltuieli care nu respectă prevederile HG nr. 873 din 6 iulie 2022 privind regulile de eligibilitate a cheltuielilor efectuate în cadrul operaţiunilor finanţate prin Fondul European de Dezvoltare Regională, Fondul Social European şi Fondul de Coeziune 2021-2027;</w:t>
      </w:r>
    </w:p>
    <w:p w14:paraId="4CFC3AC4" w14:textId="77777777" w:rsidR="00C6035D" w:rsidRPr="008B05B2" w:rsidRDefault="00C6035D" w:rsidP="00C6035D">
      <w:pPr>
        <w:rPr>
          <w:rFonts w:ascii="Calibri" w:hAnsi="Calibri" w:cs="Calibri"/>
          <w:sz w:val="22"/>
          <w:szCs w:val="22"/>
          <w:lang w:val="ro-RO"/>
        </w:rPr>
      </w:pPr>
      <w:r w:rsidRPr="008B05B2">
        <w:rPr>
          <w:rFonts w:ascii="Calibri" w:hAnsi="Calibri" w:cs="Calibri"/>
          <w:sz w:val="22"/>
          <w:szCs w:val="22"/>
          <w:lang w:val="ro-RO"/>
        </w:rPr>
        <w:t>b) cheltuielile aferente operațiunilor care fac obiectul uneia dintre situațiile prevăzute la art. 65 alin. (1) și (2) din Regulamentul (UE) nr. 1060/2021, care afectează caracterul durabil al operațiunilor, devin neeligibile, proporțional cu perioada de neconformitate.</w:t>
      </w:r>
    </w:p>
    <w:p w14:paraId="76688DD7" w14:textId="331B8866" w:rsid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w:t>
      </w:r>
      <w:r w:rsidR="00C6035D">
        <w:rPr>
          <w:rFonts w:ascii="Calibri" w:eastAsia="Arial" w:hAnsi="Calibri" w:cs="Calibri"/>
          <w:spacing w:val="1"/>
          <w:sz w:val="22"/>
          <w:szCs w:val="24"/>
          <w:lang w:val="ro-RO"/>
        </w:rPr>
        <w:t>6</w:t>
      </w:r>
      <w:r w:rsidRPr="00B01B8E">
        <w:rPr>
          <w:rFonts w:ascii="Calibri" w:eastAsia="Arial" w:hAnsi="Calibri" w:cs="Calibri"/>
          <w:spacing w:val="1"/>
          <w:sz w:val="22"/>
          <w:szCs w:val="24"/>
          <w:lang w:val="ro-RO"/>
        </w:rPr>
        <w:t xml:space="preserve">) Recuperarea ajutorului de minimis se realizează în conformitate cu Normele metodologice pentru aplicarea prevederilor art. 25 alin. (4) din Ordonanța de urgență a Guvernului nr. 77/2014 privind procedurile naționale în domeniul ajutorului de stat, precum și pentru modificarea și completarea Legii concurenței nr. 21/1996, elaborate de ADR Nord-Est în calitate de furnizor de ajutor de stat / de minimis și disponibile la adresa </w:t>
      </w:r>
      <w:hyperlink r:id="rId12" w:history="1">
        <w:r w:rsidRPr="006275A1">
          <w:rPr>
            <w:rStyle w:val="Hyperlink"/>
            <w:rFonts w:ascii="Calibri" w:eastAsia="Arial" w:hAnsi="Calibri" w:cs="Calibri"/>
            <w:spacing w:val="1"/>
            <w:sz w:val="22"/>
            <w:szCs w:val="24"/>
            <w:lang w:val="ro-RO"/>
          </w:rPr>
          <w:t>https://regionordest.ro/wp-content/uploads/2023/09/Norme-metodologice-recuperare-ajutor-de-stat.pdf</w:t>
        </w:r>
      </w:hyperlink>
      <w:r w:rsidRPr="00B01B8E">
        <w:rPr>
          <w:rFonts w:ascii="Calibri" w:eastAsia="Arial" w:hAnsi="Calibri" w:cs="Calibri"/>
          <w:spacing w:val="1"/>
          <w:sz w:val="22"/>
          <w:szCs w:val="24"/>
          <w:lang w:val="ro-RO"/>
        </w:rPr>
        <w:t>.</w:t>
      </w:r>
    </w:p>
    <w:p w14:paraId="24165C1B" w14:textId="179715EF"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w:t>
      </w:r>
      <w:r w:rsidR="00C6035D">
        <w:rPr>
          <w:rFonts w:ascii="Calibri" w:eastAsia="Arial" w:hAnsi="Calibri" w:cs="Calibri"/>
          <w:spacing w:val="1"/>
          <w:sz w:val="22"/>
          <w:szCs w:val="24"/>
          <w:lang w:val="ro-RO"/>
        </w:rPr>
        <w:t>7</w:t>
      </w:r>
      <w:r w:rsidRPr="00B01B8E">
        <w:rPr>
          <w:rFonts w:ascii="Calibri" w:eastAsia="Arial" w:hAnsi="Calibri" w:cs="Calibri"/>
          <w:spacing w:val="1"/>
          <w:sz w:val="22"/>
          <w:szCs w:val="24"/>
          <w:lang w:val="ro-RO"/>
        </w:rPr>
        <w:t>) Ajutorul de minimis care trebuie rambursat sau recuperat include şi dobânda aferentă, datorată de la data plăţii acestuia până la data recuperării sau a rambursării integrale.</w:t>
      </w:r>
    </w:p>
    <w:p w14:paraId="0199899C" w14:textId="1A31205B" w:rsidR="00600555"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w:t>
      </w:r>
      <w:r w:rsidR="00C6035D">
        <w:rPr>
          <w:rFonts w:ascii="Calibri" w:eastAsia="Arial" w:hAnsi="Calibri" w:cs="Calibri"/>
          <w:spacing w:val="1"/>
          <w:sz w:val="22"/>
          <w:szCs w:val="24"/>
          <w:lang w:val="ro-RO"/>
        </w:rPr>
        <w:t>8</w:t>
      </w:r>
      <w:r w:rsidRPr="00B01B8E">
        <w:rPr>
          <w:rFonts w:ascii="Calibri" w:eastAsia="Arial" w:hAnsi="Calibri" w:cs="Calibri"/>
          <w:spacing w:val="1"/>
          <w:sz w:val="22"/>
          <w:szCs w:val="24"/>
          <w:lang w:val="ro-RO"/>
        </w:rPr>
        <w:t>) Rata dobânzii aplicabile este cea stabilită prin Regulamentul (CE) nr. 794/2004 al Comisiei din 21 aprilie 2004 de punere în aplicare a Regulamentului (UE) nr. 1589/2015 de stabilire a normelor de aplicare a articolului 108 din Tratatul privind funcționarea Uniunii Europene, publicat în Jurnalul Oficial al Uniunii Europene L 140 din 30.04.2004, cu modificările şi completările ulterioare, precum şi cu respectarea prevederilor Regulamentului (UE) 1589/2015 al Consiliului din 13 iulie 2015 de stabilire a normelor de aplicare a articolului 108 din Tratatul privind funcţionarea Uniunii Europene, publicat în Jurnalul Oficial al Uniunii Europene L 248 din 24.09.2015. Procedura de calcul al dobânzii se stabileşte prin instrucţiuni emise de Consiliul Concurenţei.</w:t>
      </w:r>
    </w:p>
    <w:p w14:paraId="1687A653" w14:textId="77777777" w:rsidR="00B01B8E" w:rsidRDefault="00B01B8E" w:rsidP="00B01B8E">
      <w:pPr>
        <w:tabs>
          <w:tab w:val="left" w:pos="450"/>
        </w:tabs>
        <w:ind w:right="75"/>
        <w:jc w:val="both"/>
        <w:rPr>
          <w:rFonts w:ascii="Calibri" w:eastAsia="Arial" w:hAnsi="Calibri" w:cs="Calibri"/>
          <w:spacing w:val="1"/>
          <w:sz w:val="22"/>
          <w:szCs w:val="24"/>
          <w:lang w:val="ro-RO"/>
        </w:rPr>
      </w:pPr>
    </w:p>
    <w:p w14:paraId="618A5C80" w14:textId="77777777" w:rsidR="00B01B8E" w:rsidRDefault="00B01B8E" w:rsidP="00B01B8E">
      <w:pPr>
        <w:tabs>
          <w:tab w:val="left" w:pos="450"/>
        </w:tabs>
        <w:ind w:right="75"/>
        <w:jc w:val="both"/>
        <w:rPr>
          <w:rFonts w:ascii="Calibri" w:eastAsia="Arial" w:hAnsi="Calibri" w:cs="Calibri"/>
          <w:spacing w:val="1"/>
          <w:sz w:val="22"/>
          <w:szCs w:val="24"/>
          <w:lang w:val="ro-RO"/>
        </w:rPr>
      </w:pPr>
    </w:p>
    <w:p w14:paraId="7CB2B3F7" w14:textId="77777777" w:rsidR="00B01B8E" w:rsidRPr="00100E5C" w:rsidRDefault="00B01B8E" w:rsidP="00B01B8E">
      <w:pPr>
        <w:tabs>
          <w:tab w:val="left" w:pos="450"/>
        </w:tabs>
        <w:ind w:right="75"/>
        <w:jc w:val="both"/>
        <w:rPr>
          <w:rFonts w:ascii="Calibri" w:eastAsia="Arial" w:hAnsi="Calibri" w:cs="Calibri"/>
          <w:spacing w:val="1"/>
          <w:sz w:val="22"/>
          <w:szCs w:val="24"/>
          <w:lang w:val="ro-RO"/>
        </w:rPr>
      </w:pPr>
    </w:p>
    <w:p w14:paraId="1E4CAC4E" w14:textId="012C4E14" w:rsidR="00600555" w:rsidRPr="00100E5C" w:rsidRDefault="00600555" w:rsidP="00600555">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b/>
          <w:bCs/>
          <w:spacing w:val="1"/>
          <w:sz w:val="22"/>
          <w:szCs w:val="24"/>
          <w:lang w:val="ro-RO"/>
        </w:rPr>
        <w:lastRenderedPageBreak/>
        <w:t xml:space="preserve">Anexa </w:t>
      </w:r>
      <w:r w:rsidR="00A3123E" w:rsidRPr="00B01B8E">
        <w:rPr>
          <w:rFonts w:ascii="Calibri" w:eastAsia="Arial" w:hAnsi="Calibri" w:cs="Calibri"/>
          <w:b/>
          <w:bCs/>
          <w:spacing w:val="1"/>
          <w:sz w:val="22"/>
          <w:szCs w:val="24"/>
          <w:lang w:val="ro-RO"/>
        </w:rPr>
        <w:t>6</w:t>
      </w:r>
      <w:r w:rsidRPr="00100E5C">
        <w:rPr>
          <w:rFonts w:ascii="Calibri" w:eastAsia="Arial" w:hAnsi="Calibri" w:cs="Calibri"/>
          <w:spacing w:val="1"/>
          <w:sz w:val="22"/>
          <w:szCs w:val="24"/>
          <w:lang w:val="ro-RO"/>
        </w:rPr>
        <w:t xml:space="preserve"> – </w:t>
      </w:r>
      <w:r w:rsidR="00221377" w:rsidRPr="00100E5C">
        <w:rPr>
          <w:rFonts w:ascii="Calibri" w:eastAsia="Arial" w:hAnsi="Calibri" w:cs="Calibri"/>
          <w:spacing w:val="1"/>
          <w:sz w:val="22"/>
          <w:szCs w:val="24"/>
          <w:lang w:val="ro-RO"/>
        </w:rPr>
        <w:t xml:space="preserve">Condiții specifice ale contractului de finanțare </w:t>
      </w:r>
    </w:p>
    <w:p w14:paraId="1E602622"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ab/>
      </w:r>
    </w:p>
    <w:p w14:paraId="69A3AA76" w14:textId="7AADC757" w:rsidR="00B01B8E" w:rsidRPr="00B01B8E" w:rsidRDefault="00B01B8E" w:rsidP="00B01B8E">
      <w:pPr>
        <w:tabs>
          <w:tab w:val="left" w:pos="450"/>
        </w:tabs>
        <w:ind w:right="75"/>
        <w:jc w:val="center"/>
        <w:rPr>
          <w:rFonts w:ascii="Calibri" w:eastAsia="Arial" w:hAnsi="Calibri" w:cs="Calibri"/>
          <w:b/>
          <w:bCs/>
          <w:spacing w:val="1"/>
          <w:sz w:val="22"/>
          <w:szCs w:val="24"/>
          <w:lang w:val="ro-RO"/>
        </w:rPr>
      </w:pPr>
      <w:r w:rsidRPr="00B01B8E">
        <w:rPr>
          <w:rFonts w:ascii="Calibri" w:eastAsia="Arial" w:hAnsi="Calibri" w:cs="Calibri"/>
          <w:b/>
          <w:bCs/>
          <w:spacing w:val="1"/>
          <w:sz w:val="22"/>
          <w:szCs w:val="24"/>
          <w:lang w:val="ro-RO"/>
        </w:rPr>
        <w:t>Condiții specifice aplicabile apelului</w:t>
      </w:r>
    </w:p>
    <w:p w14:paraId="46CF4EFA" w14:textId="77777777" w:rsidR="00B01B8E" w:rsidRPr="00B01B8E" w:rsidRDefault="00B01B8E" w:rsidP="00B01B8E">
      <w:pPr>
        <w:tabs>
          <w:tab w:val="left" w:pos="450"/>
        </w:tabs>
        <w:ind w:right="75"/>
        <w:jc w:val="center"/>
        <w:rPr>
          <w:rFonts w:ascii="Calibri" w:eastAsia="Arial" w:hAnsi="Calibri" w:cs="Calibri"/>
          <w:b/>
          <w:bCs/>
          <w:spacing w:val="1"/>
          <w:sz w:val="22"/>
          <w:szCs w:val="24"/>
          <w:lang w:val="ro-RO"/>
        </w:rPr>
      </w:pPr>
      <w:r w:rsidRPr="00B01B8E">
        <w:rPr>
          <w:rFonts w:ascii="Calibri" w:eastAsia="Arial" w:hAnsi="Calibri" w:cs="Calibri"/>
          <w:b/>
          <w:bCs/>
          <w:spacing w:val="1"/>
          <w:sz w:val="22"/>
          <w:szCs w:val="24"/>
          <w:lang w:val="ro-RO"/>
        </w:rPr>
        <w:t>PR/NE/2023/P1/RSO1.3.1/1 – Microîntreprinderi</w:t>
      </w:r>
    </w:p>
    <w:p w14:paraId="1A15AC0F"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798F137F"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00EBF03E" w14:textId="77777777" w:rsidR="00B01B8E" w:rsidRPr="00B01B8E" w:rsidRDefault="00B01B8E" w:rsidP="000303C9">
      <w:pPr>
        <w:pStyle w:val="Heading1"/>
        <w:numPr>
          <w:ilvl w:val="0"/>
          <w:numId w:val="0"/>
        </w:numPr>
        <w:rPr>
          <w:rFonts w:ascii="Calibri" w:hAnsi="Calibri" w:cs="Calibri"/>
          <w:sz w:val="20"/>
          <w:szCs w:val="20"/>
          <w:lang w:val="ro-RO"/>
        </w:rPr>
      </w:pPr>
      <w:r w:rsidRPr="00B01B8E">
        <w:rPr>
          <w:rFonts w:ascii="Calibri" w:hAnsi="Calibri" w:cs="Calibri"/>
          <w:sz w:val="20"/>
          <w:szCs w:val="20"/>
          <w:lang w:val="ro-RO"/>
        </w:rPr>
        <w:t xml:space="preserve">Secțiunea I – Condiții specifice ale contractului de finanțare, aplicabile Programului Regional Nord Est 2021-2027 </w:t>
      </w:r>
    </w:p>
    <w:p w14:paraId="766C2CCC"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2EFF89BE"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Precizările prealabile:</w:t>
      </w:r>
    </w:p>
    <w:p w14:paraId="1C54182A"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w:t>
      </w:r>
      <w:r w:rsidRPr="00B01B8E">
        <w:rPr>
          <w:rFonts w:ascii="Calibri" w:eastAsia="Arial" w:hAnsi="Calibri" w:cs="Calibri"/>
          <w:spacing w:val="1"/>
          <w:sz w:val="22"/>
          <w:szCs w:val="24"/>
          <w:lang w:val="ro-RO"/>
        </w:rPr>
        <w:tab/>
        <w:t xml:space="preserve">Prezentul contract de finanțare stabilește cadrul juridic general în care se va desfășura relația contractuală dintre AM PR Nord Est și Beneficiar.   </w:t>
      </w:r>
    </w:p>
    <w:p w14:paraId="612FCA70"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2)</w:t>
      </w:r>
      <w:r w:rsidRPr="00B01B8E">
        <w:rPr>
          <w:rFonts w:ascii="Calibri" w:eastAsia="Arial" w:hAnsi="Calibri" w:cs="Calibri"/>
          <w:spacing w:val="1"/>
          <w:sz w:val="22"/>
          <w:szCs w:val="24"/>
          <w:lang w:val="ro-RO"/>
        </w:rPr>
        <w:tab/>
        <w:t>Condițile generale ale contractului de finanțare sunt completate cu prezentele condiții specifice.</w:t>
      </w:r>
    </w:p>
    <w:p w14:paraId="017619F6"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3)</w:t>
      </w:r>
      <w:r w:rsidRPr="00B01B8E">
        <w:rPr>
          <w:rFonts w:ascii="Calibri" w:eastAsia="Arial" w:hAnsi="Calibri" w:cs="Calibri"/>
          <w:spacing w:val="1"/>
          <w:sz w:val="22"/>
          <w:szCs w:val="24"/>
          <w:lang w:val="ro-RO"/>
        </w:rPr>
        <w:tab/>
        <w:t>În cazul unor prevederi contradictorii între condițiile generale și condițiile specifice prevalează acestea din urmă.</w:t>
      </w:r>
    </w:p>
    <w:p w14:paraId="2ACE9BBB"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5339129A" w14:textId="77777777" w:rsidR="00B01B8E" w:rsidRPr="00B01B8E" w:rsidRDefault="00B01B8E" w:rsidP="00BC638C">
      <w:pPr>
        <w:pStyle w:val="Heading2"/>
        <w:numPr>
          <w:ilvl w:val="0"/>
          <w:numId w:val="0"/>
        </w:numPr>
        <w:rPr>
          <w:rFonts w:ascii="Calibri" w:hAnsi="Calibri" w:cs="Calibri"/>
          <w:i w:val="0"/>
          <w:iCs w:val="0"/>
          <w:sz w:val="20"/>
          <w:szCs w:val="20"/>
          <w:lang w:val="ro-RO"/>
        </w:rPr>
      </w:pPr>
      <w:r w:rsidRPr="00B01B8E">
        <w:rPr>
          <w:rFonts w:ascii="Calibri" w:hAnsi="Calibri" w:cs="Calibri"/>
          <w:i w:val="0"/>
          <w:iCs w:val="0"/>
          <w:sz w:val="20"/>
          <w:szCs w:val="20"/>
          <w:lang w:val="ro-RO"/>
        </w:rPr>
        <w:t xml:space="preserve">Articolul 1 - Completarea articolelor 5 și 6 – Prefinanțare/rambursarea/plata cheltuielilor din Condițiile generale: </w:t>
      </w:r>
    </w:p>
    <w:p w14:paraId="4F8B6FBB"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w:t>
      </w:r>
      <w:r w:rsidRPr="00B01B8E">
        <w:rPr>
          <w:rFonts w:ascii="Calibri" w:eastAsia="Arial" w:hAnsi="Calibri" w:cs="Calibri"/>
          <w:spacing w:val="1"/>
          <w:sz w:val="22"/>
          <w:szCs w:val="24"/>
          <w:lang w:val="ro-RO"/>
        </w:rPr>
        <w:tab/>
        <w:t>Depunerea cererilor de prefinanțare/rambursare/plată de către beneficiar se realizează conform prevederilor legale în vigoare la data depunerii acestora de către beneficiar, inclusiv a Capitolului V din OUG 133/2021, precum și Instrucțiunilor emise de AM PR Nord-Est.</w:t>
      </w:r>
    </w:p>
    <w:p w14:paraId="334A298F"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(2)</w:t>
      </w:r>
      <w:r w:rsidRPr="00B01B8E">
        <w:rPr>
          <w:rFonts w:ascii="Calibri" w:eastAsia="Arial" w:hAnsi="Calibri" w:cs="Calibri"/>
          <w:spacing w:val="1"/>
          <w:sz w:val="22"/>
          <w:szCs w:val="24"/>
          <w:lang w:val="ro-RO"/>
        </w:rPr>
        <w:tab/>
        <w:t>Cererile de prefinanțare/rambursare/plată, inclusiv cererea de rambursare finală se depun de către beneficiar în perioada de implementare a proiectului, conform Anexei 3 la Contractul de finanțare - Graficul de depunere a cererilor de prefinanțare/ plată/ rambursare. Prin exceptie, cererea de rambursare finală poate fi depusa la AM in cel mult 60 de zile de la finalizarea implementarii proiectului.</w:t>
      </w:r>
    </w:p>
    <w:p w14:paraId="3F291782" w14:textId="1EABC8D4"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(3)</w:t>
      </w:r>
      <w:r w:rsidRPr="00B01B8E">
        <w:rPr>
          <w:rFonts w:ascii="Calibri" w:eastAsia="Arial" w:hAnsi="Calibri" w:cs="Calibri"/>
          <w:spacing w:val="1"/>
          <w:sz w:val="22"/>
          <w:szCs w:val="24"/>
          <w:lang w:val="ro-RO"/>
        </w:rPr>
        <w:tab/>
        <w:t xml:space="preserve">Prin excepție, pentru proiectele a căror dată de finalizare a perioadei de implementare coincide cu ultima zi de eligibilitate a cheltuielilor aferentă perioadei de programare 2021-2027, </w:t>
      </w:r>
      <w:r w:rsidR="002F4D0B">
        <w:rPr>
          <w:rFonts w:ascii="Calibri" w:eastAsia="Arial" w:hAnsi="Calibri" w:cs="Calibri"/>
          <w:spacing w:val="1"/>
          <w:sz w:val="22"/>
          <w:szCs w:val="24"/>
          <w:lang w:val="ro-RO"/>
        </w:rPr>
        <w:t xml:space="preserve">respectiv 31.12.2029, </w:t>
      </w:r>
      <w:r w:rsidRPr="00B01B8E">
        <w:rPr>
          <w:rFonts w:ascii="Calibri" w:eastAsia="Arial" w:hAnsi="Calibri" w:cs="Calibri"/>
          <w:spacing w:val="1"/>
          <w:sz w:val="22"/>
          <w:szCs w:val="24"/>
          <w:lang w:val="ro-RO"/>
        </w:rPr>
        <w:t xml:space="preserve">depunerea cererilor de rambursare finale de către beneficiar, respectiv verificarea, autorizarea și efectuarea plăților de către AM PR Nord-Est, se va reglementa de către AM PR Nord-Est prin instrucțiuni specifice.  </w:t>
      </w:r>
    </w:p>
    <w:p w14:paraId="2677B7C9"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(4)</w:t>
      </w:r>
      <w:r w:rsidRPr="00B01B8E">
        <w:rPr>
          <w:rFonts w:ascii="Calibri" w:eastAsia="Arial" w:hAnsi="Calibri" w:cs="Calibri"/>
          <w:spacing w:val="1"/>
          <w:sz w:val="22"/>
          <w:szCs w:val="24"/>
          <w:lang w:val="ro-RO"/>
        </w:rPr>
        <w:tab/>
        <w:t>Autorizarea cererilor de prefinanțare/rambursare/plată/restituire/recuperarea sumelor încasate necuvenit de către beneficiar și efectuarea plăților de către AM PR Nord-Est se realizează conform prevederilor legale aplicabile și conform instrucțiunilor emise de AM PR Nord-Est.</w:t>
      </w:r>
    </w:p>
    <w:p w14:paraId="59D26087"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(5)</w:t>
      </w:r>
      <w:r w:rsidRPr="00B01B8E">
        <w:rPr>
          <w:rFonts w:ascii="Calibri" w:eastAsia="Arial" w:hAnsi="Calibri" w:cs="Calibri"/>
          <w:spacing w:val="1"/>
          <w:sz w:val="22"/>
          <w:szCs w:val="24"/>
          <w:lang w:val="ro-RO"/>
        </w:rPr>
        <w:tab/>
        <w:t>În cazurile în care, în perioada de implementare și/sau durabilitate, sunt afectate condițiile de eligibilitate și/sau obligatiile impuse prin contractul de finanțare si Ghidul solicitantului, beneficiarul are obligația de restituire a finanțării primite și a dobânzilor aferente.</w:t>
      </w:r>
    </w:p>
    <w:p w14:paraId="76CDF1F5"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(6)</w:t>
      </w:r>
      <w:r w:rsidRPr="00B01B8E">
        <w:rPr>
          <w:rFonts w:ascii="Calibri" w:eastAsia="Arial" w:hAnsi="Calibri" w:cs="Calibri"/>
          <w:spacing w:val="1"/>
          <w:sz w:val="22"/>
          <w:szCs w:val="24"/>
          <w:lang w:val="ro-RO"/>
        </w:rPr>
        <w:tab/>
        <w:t>În cazul proiectelor care nu intră sub incidența ajutorului de stat, dacă pe perioada procesului de evaluare, selecţie, contractare, implementare și durabilitate, instituţiile abilitate în verificarea, auditarea, controlul implementării PR Nord-Est 2021 – 2027 decid că activităţile asumate de către solicitant ca nesupunându-se regulilor ajutorului de stat, prin natura lor intre sub incidenţa ajutorului de stat, solicitantul/beneficiarul îşi asumă riscul returnării cheltuielilor aferente activităţilor în cauză prin recuperarea ajutorului de stat şi a dobânzilor aferente, în conformitate cu legislaţia în vigoare, inclusiv declararea ca neeligibil a proiectului, dacă situaţia o impune.</w:t>
      </w:r>
    </w:p>
    <w:p w14:paraId="55C838D1"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(7)</w:t>
      </w:r>
      <w:r w:rsidRPr="00B01B8E">
        <w:rPr>
          <w:rFonts w:ascii="Calibri" w:eastAsia="Arial" w:hAnsi="Calibri" w:cs="Calibri"/>
          <w:spacing w:val="1"/>
          <w:sz w:val="22"/>
          <w:szCs w:val="24"/>
          <w:lang w:val="ro-RO"/>
        </w:rPr>
        <w:tab/>
        <w:t>Recuperarea sumelor plătite în mod necuvenit se va efectua în condiţiile prevăzute în Regulamentul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migrațiune și integrare, Fondului pentru securitate internă și Instrumentului de sprijin financiar pentru managementul frontierelor și politica de vize.</w:t>
      </w:r>
    </w:p>
    <w:p w14:paraId="7D388AA8"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(8)</w:t>
      </w:r>
      <w:r w:rsidRPr="00B01B8E">
        <w:rPr>
          <w:rFonts w:ascii="Calibri" w:eastAsia="Arial" w:hAnsi="Calibri" w:cs="Calibri"/>
          <w:spacing w:val="1"/>
          <w:sz w:val="22"/>
          <w:szCs w:val="24"/>
          <w:lang w:val="ro-RO"/>
        </w:rPr>
        <w:tab/>
        <w:t xml:space="preserve">Pentru plăţile aferente cheltuielilor eligibile efectuate de către Beneficiar în alte valute, la rambursare se solicită contravaloarea în lei a acestora la cursul de schimb aplicat de beneficiar în ziua </w:t>
      </w:r>
      <w:r w:rsidRPr="00B01B8E">
        <w:rPr>
          <w:rFonts w:ascii="Calibri" w:eastAsia="Arial" w:hAnsi="Calibri" w:cs="Calibri"/>
          <w:spacing w:val="1"/>
          <w:sz w:val="22"/>
          <w:szCs w:val="24"/>
          <w:lang w:val="ro-RO"/>
        </w:rPr>
        <w:lastRenderedPageBreak/>
        <w:t>efectuării plăţii, dar fără a depăşi contravaloarea în lei a sumelor facturate la cursul BNR valabil în ziua emiterii facturii.</w:t>
      </w:r>
    </w:p>
    <w:p w14:paraId="7D2C3BF9"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2505C3DB" w14:textId="77777777" w:rsidR="00B01B8E" w:rsidRPr="00B01B8E" w:rsidRDefault="00B01B8E" w:rsidP="00BC638C">
      <w:pPr>
        <w:pStyle w:val="Heading2"/>
        <w:numPr>
          <w:ilvl w:val="0"/>
          <w:numId w:val="0"/>
        </w:numPr>
        <w:rPr>
          <w:rFonts w:ascii="Calibri" w:hAnsi="Calibri" w:cs="Calibri"/>
          <w:i w:val="0"/>
          <w:iCs w:val="0"/>
          <w:sz w:val="20"/>
          <w:szCs w:val="20"/>
          <w:lang w:val="ro-RO"/>
        </w:rPr>
      </w:pPr>
      <w:r w:rsidRPr="00B01B8E">
        <w:rPr>
          <w:rFonts w:ascii="Calibri" w:hAnsi="Calibri" w:cs="Calibri"/>
          <w:i w:val="0"/>
          <w:iCs w:val="0"/>
          <w:sz w:val="20"/>
          <w:szCs w:val="20"/>
          <w:lang w:val="ro-RO"/>
        </w:rPr>
        <w:t xml:space="preserve">Articolul 2 - Completarea articolului 7 - Drepturile și obligațiile Beneficiarului din Condițiile generale: </w:t>
      </w:r>
    </w:p>
    <w:p w14:paraId="693780E6"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1158D751"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w:t>
      </w:r>
      <w:r w:rsidRPr="00B01B8E">
        <w:rPr>
          <w:rFonts w:ascii="Calibri" w:eastAsia="Arial" w:hAnsi="Calibri" w:cs="Calibri"/>
          <w:spacing w:val="1"/>
          <w:sz w:val="22"/>
          <w:szCs w:val="24"/>
          <w:lang w:val="ro-RO"/>
        </w:rPr>
        <w:tab/>
        <w:t>Beneficiarul declară și se angajează, irevocabil şi necondiţionat, să utilizeze finanţarea exclusiv cu respectarea termenilor şi condițiilor stabilite prin prezentul Contract de finanţare.</w:t>
      </w:r>
    </w:p>
    <w:p w14:paraId="1848F726"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(2)</w:t>
      </w:r>
      <w:r w:rsidRPr="00B01B8E">
        <w:rPr>
          <w:rFonts w:ascii="Calibri" w:eastAsia="Arial" w:hAnsi="Calibri" w:cs="Calibri"/>
          <w:spacing w:val="1"/>
          <w:sz w:val="22"/>
          <w:szCs w:val="24"/>
          <w:lang w:val="ro-RO"/>
        </w:rPr>
        <w:tab/>
        <w:t xml:space="preserve"> Beneficiarul se obligă să nu dezmembreze bunurile imobile ce fac parte din proiect, fără acordul AM PR Nord-Est solicitat în scris şi cu respectarea prevederilor prezentului Contract de finanțare privind modificarea și completarea acestuia.</w:t>
      </w:r>
    </w:p>
    <w:p w14:paraId="423E338A"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(3)</w:t>
      </w:r>
      <w:r w:rsidRPr="00B01B8E">
        <w:rPr>
          <w:rFonts w:ascii="Calibri" w:eastAsia="Arial" w:hAnsi="Calibri" w:cs="Calibri"/>
          <w:spacing w:val="1"/>
          <w:sz w:val="22"/>
          <w:szCs w:val="24"/>
          <w:lang w:val="ro-RO"/>
        </w:rPr>
        <w:tab/>
        <w:t>Beneficiarul se obligă să nu înstrăineze bunurile mobile sau imobile aferente proiectului, până la finalul perioadei de durabilitate.</w:t>
      </w:r>
    </w:p>
    <w:p w14:paraId="674BFA97"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(4)</w:t>
      </w:r>
      <w:r w:rsidRPr="00B01B8E">
        <w:rPr>
          <w:rFonts w:ascii="Calibri" w:eastAsia="Arial" w:hAnsi="Calibri" w:cs="Calibri"/>
          <w:spacing w:val="1"/>
          <w:sz w:val="22"/>
          <w:szCs w:val="24"/>
          <w:lang w:val="ro-RO"/>
        </w:rPr>
        <w:tab/>
        <w:t xml:space="preserve">Beneficiarul  poate ipoteca bunurile mobile sau imobile finanţate prin prezentul Contract de finanțare sau aflate in proprietatea Beneficiarului, si fac parte din prezentul proiect, cel mult până la valoarea totală a proiectului, cu respectarea prevederilor legale în vigoare, astfel: </w:t>
      </w:r>
    </w:p>
    <w:p w14:paraId="68D95B4E"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w:t>
      </w:r>
      <w:r w:rsidRPr="00B01B8E">
        <w:rPr>
          <w:rFonts w:ascii="Calibri" w:eastAsia="Arial" w:hAnsi="Calibri" w:cs="Calibri"/>
          <w:spacing w:val="1"/>
          <w:sz w:val="22"/>
          <w:szCs w:val="24"/>
          <w:lang w:val="ro-RO"/>
        </w:rPr>
        <w:tab/>
        <w:t xml:space="preserve">în perioada de implementare a activităților efectuate după semnarea Contractului de finanțare, exclusiv în scopul realizării proiectului;  </w:t>
      </w:r>
    </w:p>
    <w:p w14:paraId="7590A11D"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 xml:space="preserve">•    în perioada de durabilitate a proiectului, după caz, exclusiv pentru asigurarea sustenabilităţii investiţiei. </w:t>
      </w:r>
    </w:p>
    <w:p w14:paraId="4881D750"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(5)</w:t>
      </w:r>
      <w:r w:rsidRPr="00B01B8E">
        <w:rPr>
          <w:rFonts w:ascii="Calibri" w:eastAsia="Arial" w:hAnsi="Calibri" w:cs="Calibri"/>
          <w:spacing w:val="1"/>
          <w:sz w:val="22"/>
          <w:szCs w:val="24"/>
          <w:lang w:val="ro-RO"/>
        </w:rPr>
        <w:tab/>
        <w:t xml:space="preserve">În completarea prevederilor art. 7 alin. (30) din Condiții generale, în cazul unui contract de ipotecă, Beneficiarul are obligaţia de a transmite la AM PR Nord-Est o copie a extrasului de carte funciară cu menţiunea înregistrării ipotecii, în termen de 30 zile lucrătoare de la efectuarea înregistrărilor în Registrul de carte funciară. </w:t>
      </w:r>
    </w:p>
    <w:p w14:paraId="382DE29E"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(6)</w:t>
      </w:r>
      <w:r w:rsidRPr="00B01B8E">
        <w:rPr>
          <w:rFonts w:ascii="Calibri" w:eastAsia="Arial" w:hAnsi="Calibri" w:cs="Calibri"/>
          <w:spacing w:val="1"/>
          <w:sz w:val="22"/>
          <w:szCs w:val="24"/>
          <w:lang w:val="ro-RO"/>
        </w:rPr>
        <w:tab/>
        <w:t>În situatia obţinerii unui credit (pentru asigurarea finantarii cheltuielilor necesare implementarii proiectului), beneficiarul are obligaţia de a utiliza contul creditului (sau contul ataşat al creditului) exclusiv pentru plata contractelor de servicii, furnizare, lucrări, necesare pentru implementarea proiectului.</w:t>
      </w:r>
    </w:p>
    <w:p w14:paraId="535B96F9"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(7)</w:t>
      </w:r>
      <w:r w:rsidRPr="00B01B8E">
        <w:rPr>
          <w:rFonts w:ascii="Calibri" w:eastAsia="Arial" w:hAnsi="Calibri" w:cs="Calibri"/>
          <w:spacing w:val="1"/>
          <w:sz w:val="22"/>
          <w:szCs w:val="24"/>
          <w:lang w:val="ro-RO"/>
        </w:rPr>
        <w:tab/>
        <w:t xml:space="preserve"> În cazul nerespectării obligaţiilor prevăzute la alin. (5), interesele AM PR Nord-Est se prezumă a fi vătămate din cauza îngreunării unei eventuale executări silite, Beneficiarul datorând AM PR Nord-Est daune interese cu titlu de clauză penală în cuantum egal cu valoarea finanțării nerambursabile acordate, la care se adaugă dobânda legală aferentă.</w:t>
      </w:r>
    </w:p>
    <w:p w14:paraId="7BBBA48C"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(8)</w:t>
      </w:r>
      <w:r w:rsidRPr="00B01B8E">
        <w:rPr>
          <w:rFonts w:ascii="Calibri" w:eastAsia="Arial" w:hAnsi="Calibri" w:cs="Calibri"/>
          <w:spacing w:val="1"/>
          <w:sz w:val="22"/>
          <w:szCs w:val="24"/>
          <w:lang w:val="ro-RO"/>
        </w:rPr>
        <w:tab/>
        <w:t xml:space="preserve"> În perioada de durabilitate a proiectului, Beneficiarul are obligaţia de a nu înceta sau delocaliza activitatea productivă în afara Regiunii de Dezvoltare Nord-Est, 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proiectului și/sau ale contractului de finanțare. </w:t>
      </w:r>
    </w:p>
    <w:p w14:paraId="68A483BF"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(9)</w:t>
      </w:r>
      <w:r w:rsidRPr="00B01B8E">
        <w:rPr>
          <w:rFonts w:ascii="Calibri" w:eastAsia="Arial" w:hAnsi="Calibri" w:cs="Calibri"/>
          <w:spacing w:val="1"/>
          <w:sz w:val="22"/>
          <w:szCs w:val="24"/>
          <w:lang w:val="ro-RO"/>
        </w:rPr>
        <w:tab/>
        <w:t>Beneficiarul are obligaţia de a nu întreprinde nici o acţiune de natură a afecta condițiile de construire/exploatare asupra infrastructurii (teren și/sau clădire) aferente proiectului până la finalizarea perioadei de durabilitate.</w:t>
      </w:r>
    </w:p>
    <w:p w14:paraId="0A5F1E04"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(10)</w:t>
      </w:r>
      <w:r w:rsidRPr="00B01B8E">
        <w:rPr>
          <w:rFonts w:ascii="Calibri" w:eastAsia="Arial" w:hAnsi="Calibri" w:cs="Calibri"/>
          <w:spacing w:val="1"/>
          <w:sz w:val="22"/>
          <w:szCs w:val="24"/>
          <w:lang w:val="ro-RO"/>
        </w:rPr>
        <w:tab/>
        <w:t>Cererile de rambursare/plată, rapoartele de progres, notificările, precum şi orice alt document oficial transmis către AM PR Nord-Est pentru implementarea Proiectului vor fi semnate de către reprezentantul legal al Beneficiarului sau de către persoana împuternicită în acest sens, de către acesta, în conformitate cu prevederile legale în vigoare.</w:t>
      </w:r>
    </w:p>
    <w:p w14:paraId="7E0F3AF1"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(11)</w:t>
      </w:r>
      <w:r w:rsidRPr="00B01B8E">
        <w:rPr>
          <w:rFonts w:ascii="Calibri" w:eastAsia="Arial" w:hAnsi="Calibri" w:cs="Calibri"/>
          <w:spacing w:val="1"/>
          <w:sz w:val="22"/>
          <w:szCs w:val="24"/>
          <w:lang w:val="ro-RO"/>
        </w:rPr>
        <w:tab/>
        <w:t xml:space="preserve">Beneficiarul are obligaţia de a întocmi şi transmite către AM PR Nord-Est, rapoarte de progres, trimestrial şi/sau ori de câte ori AM PR Nord-Est solicită aceasta și rapoarte de durabilite anuală, pe întreaga perioadă de valabilitate a contractului de finanțare. De asemenea, beneficiarul va transmite la cererea AM PR Nord-Est orice alte raportări/documente/informații, în formatul solicitat. </w:t>
      </w:r>
    </w:p>
    <w:p w14:paraId="2955384C"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(12)</w:t>
      </w:r>
      <w:r w:rsidRPr="00B01B8E">
        <w:rPr>
          <w:rFonts w:ascii="Calibri" w:eastAsia="Arial" w:hAnsi="Calibri" w:cs="Calibri"/>
          <w:spacing w:val="1"/>
          <w:sz w:val="22"/>
          <w:szCs w:val="24"/>
          <w:lang w:val="ro-RO"/>
        </w:rPr>
        <w:tab/>
        <w:t>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AM PR Nord-Est.</w:t>
      </w:r>
    </w:p>
    <w:p w14:paraId="455D821E"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lastRenderedPageBreak/>
        <w:t>(13)</w:t>
      </w:r>
      <w:r w:rsidRPr="00B01B8E">
        <w:rPr>
          <w:rFonts w:ascii="Calibri" w:eastAsia="Arial" w:hAnsi="Calibri" w:cs="Calibri"/>
          <w:spacing w:val="1"/>
          <w:sz w:val="22"/>
          <w:szCs w:val="24"/>
          <w:lang w:val="ro-RO"/>
        </w:rPr>
        <w:tab/>
        <w:t>Beneficiarul se obligă să implementeze proiectul în conformitate cu prevederile prezentului contract (inclusiv anexele acestuia) şi ale legislației europene şi naționale în vigoare, inclusiv în ceea ce privește reglementările referitoare la achițiziile publice verzi din Legea nr. 69/2016.</w:t>
      </w:r>
    </w:p>
    <w:p w14:paraId="2F558FD1"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(14)</w:t>
      </w:r>
      <w:r w:rsidRPr="00B01B8E">
        <w:rPr>
          <w:rFonts w:ascii="Calibri" w:eastAsia="Arial" w:hAnsi="Calibri" w:cs="Calibri"/>
          <w:spacing w:val="1"/>
          <w:sz w:val="22"/>
          <w:szCs w:val="24"/>
          <w:lang w:val="ro-RO"/>
        </w:rPr>
        <w:tab/>
        <w:t>Nerespectarea de către Beneficiar a prevederilor legislaţiei naţionale/europene aplicabile în domeniul achiziţiilor, inclusiv achizițiilor derulate în scopul implemetării proiectului înainte de semnarea contractului, atrage neeligibilitatea cheltuielilor astfel efectuate sau aplicarea de corecţii financiare/reduceri procentuale conform legislaţiei în vigoare.</w:t>
      </w:r>
    </w:p>
    <w:p w14:paraId="007B1361"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(15)</w:t>
      </w:r>
      <w:r w:rsidRPr="00B01B8E">
        <w:rPr>
          <w:rFonts w:ascii="Calibri" w:eastAsia="Arial" w:hAnsi="Calibri" w:cs="Calibri"/>
          <w:spacing w:val="1"/>
          <w:sz w:val="22"/>
          <w:szCs w:val="24"/>
          <w:lang w:val="ro-RO"/>
        </w:rPr>
        <w:tab/>
        <w:t>Beneficiarul are obligația de a respecta principiile orizontale promovate, respectiv măsurile de atenuare și adaptare la schimbările climatice, obiectivul de promovare a dezvoltării durabile, astfel cum este prevăzut la articolul 11 din TFUE, precum și principiul de „a nu prejudicia în mod semnificativ”. În cazul in care oricand, pe perioada implementarii proiectului cat si in perioada de durabilitate, se constata nerespectarea acestora, AM PR Nord-Est poate rezilia unilateral contractul și recupera finanțarea nerambursabilă acordata.</w:t>
      </w:r>
    </w:p>
    <w:p w14:paraId="0CA32A89"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(16)</w:t>
      </w:r>
      <w:r w:rsidRPr="00B01B8E">
        <w:rPr>
          <w:rFonts w:ascii="Calibri" w:eastAsia="Arial" w:hAnsi="Calibri" w:cs="Calibri"/>
          <w:spacing w:val="1"/>
          <w:sz w:val="22"/>
          <w:szCs w:val="24"/>
          <w:lang w:val="ro-RO"/>
        </w:rPr>
        <w:tab/>
        <w:t xml:space="preserve">Beneficiarul îşi asumă obligaţia de a furniza AM PR Nord-Est orice document sau informaţie, în termenul solicitat, în vederea realizării evaluării Programului Regional Nord- Est şi/sau a Proiectului implementat. </w:t>
      </w:r>
    </w:p>
    <w:p w14:paraId="6AA38962" w14:textId="45FE27CA"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(17)</w:t>
      </w:r>
      <w:r w:rsidRPr="00B01B8E">
        <w:rPr>
          <w:rFonts w:ascii="Calibri" w:eastAsia="Arial" w:hAnsi="Calibri" w:cs="Calibri"/>
          <w:spacing w:val="1"/>
          <w:sz w:val="22"/>
          <w:szCs w:val="24"/>
          <w:lang w:val="ro-RO"/>
        </w:rPr>
        <w:tab/>
        <w:t xml:space="preserve">În caz de dezangajare la nivel de program, Beneficiarul are obligația de a asigura din bugetul propriu fondurile necesare pentru implementarea proiectului în conformitate cu prevederile prezentului Contract, cererea de finanțare și anexele acestuia, Ghidului solicitantului și legislația națională și europeană în vigoare. AM PR </w:t>
      </w:r>
      <w:r w:rsidR="004D4C7B" w:rsidRPr="004D4C7B">
        <w:rPr>
          <w:rFonts w:ascii="Calibri" w:eastAsia="Arial" w:hAnsi="Calibri" w:cs="Calibri"/>
          <w:spacing w:val="1"/>
          <w:sz w:val="22"/>
          <w:szCs w:val="24"/>
          <w:lang w:val="ro-RO"/>
        </w:rPr>
        <w:t xml:space="preserve">Nord-Est </w:t>
      </w:r>
      <w:r w:rsidRPr="00B01B8E">
        <w:rPr>
          <w:rFonts w:ascii="Calibri" w:eastAsia="Arial" w:hAnsi="Calibri" w:cs="Calibri"/>
          <w:spacing w:val="1"/>
          <w:sz w:val="22"/>
          <w:szCs w:val="24"/>
          <w:lang w:val="ro-RO"/>
        </w:rPr>
        <w:t>va notifica beneficiarul în timp util cu privire la apariția unei astfel de situații.</w:t>
      </w:r>
    </w:p>
    <w:p w14:paraId="1EDA621D"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(18)</w:t>
      </w:r>
      <w:r w:rsidRPr="00B01B8E">
        <w:rPr>
          <w:rFonts w:ascii="Calibri" w:eastAsia="Arial" w:hAnsi="Calibri" w:cs="Calibri"/>
          <w:spacing w:val="1"/>
          <w:sz w:val="22"/>
          <w:szCs w:val="24"/>
          <w:lang w:val="ro-RO"/>
        </w:rPr>
        <w:tab/>
        <w:t>Dacă în urma apariției uneia dintre situațiile menționate la alin. (17), Beneficiarul nu reușește să asigure implementarea întregului proiect din surse proprii, AM PR Nord-Est are dreptul de a solicita acestuia returnarea totală sau parțială a finanțării acordate.</w:t>
      </w:r>
    </w:p>
    <w:p w14:paraId="3AF2A4BD" w14:textId="3375494C"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(19)</w:t>
      </w:r>
      <w:r w:rsidRPr="00B01B8E">
        <w:rPr>
          <w:rFonts w:ascii="Calibri" w:eastAsia="Arial" w:hAnsi="Calibri" w:cs="Calibri"/>
          <w:spacing w:val="1"/>
          <w:sz w:val="22"/>
          <w:szCs w:val="24"/>
          <w:lang w:val="ro-RO"/>
        </w:rPr>
        <w:tab/>
        <w:t>Beneficiarul are obligaţia de a încărca în sistemul informatic MySMIS2021/SMIS2021+</w:t>
      </w:r>
      <w:r w:rsidR="00B914C2">
        <w:rPr>
          <w:rFonts w:ascii="Calibri" w:eastAsia="Arial" w:hAnsi="Calibri" w:cs="Calibri"/>
          <w:spacing w:val="1"/>
          <w:sz w:val="22"/>
          <w:szCs w:val="24"/>
          <w:lang w:val="ro-RO"/>
        </w:rPr>
        <w:t xml:space="preserve"> </w:t>
      </w:r>
      <w:bookmarkStart w:id="4" w:name="_Hlk155689186"/>
      <w:r w:rsidR="00B914C2" w:rsidRPr="00B914C2">
        <w:rPr>
          <w:rFonts w:ascii="Calibri" w:eastAsia="Arial" w:hAnsi="Calibri" w:cs="Calibri"/>
          <w:spacing w:val="1"/>
          <w:sz w:val="22"/>
          <w:szCs w:val="24"/>
          <w:lang w:val="ro-RO"/>
        </w:rPr>
        <w:t>sau conform Instructiunilor AM</w:t>
      </w:r>
      <w:bookmarkEnd w:id="4"/>
      <w:r w:rsidR="00B914C2" w:rsidRPr="00B914C2">
        <w:rPr>
          <w:rFonts w:ascii="Calibri" w:eastAsia="Arial" w:hAnsi="Calibri" w:cs="Calibri"/>
          <w:spacing w:val="1"/>
          <w:sz w:val="22"/>
          <w:szCs w:val="24"/>
          <w:lang w:val="ro-RO"/>
        </w:rPr>
        <w:t>, daca sistemul nu este disponibil</w:t>
      </w:r>
      <w:r w:rsidRPr="00B01B8E">
        <w:rPr>
          <w:rFonts w:ascii="Calibri" w:eastAsia="Arial" w:hAnsi="Calibri" w:cs="Calibri"/>
          <w:spacing w:val="1"/>
          <w:sz w:val="22"/>
          <w:szCs w:val="24"/>
          <w:lang w:val="ro-RO"/>
        </w:rPr>
        <w:t>, dosarul aferent achiziţiilor realizate, în format electronic, în termen de 10 zile lucrătoare de la data încheierii contractului respectiv, dar cu cel puțin 10 zile lucrătoare anterior depunerii unei cereri de plată/rambursare.</w:t>
      </w:r>
    </w:p>
    <w:p w14:paraId="09A6B4F7" w14:textId="448C7241"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(20)</w:t>
      </w:r>
      <w:r w:rsidRPr="00B01B8E">
        <w:rPr>
          <w:rFonts w:ascii="Calibri" w:eastAsia="Arial" w:hAnsi="Calibri" w:cs="Calibri"/>
          <w:spacing w:val="1"/>
          <w:sz w:val="22"/>
          <w:szCs w:val="24"/>
          <w:lang w:val="ro-RO"/>
        </w:rPr>
        <w:tab/>
        <w:t>Beneficiarul are obligația de a încărca în sistemul informatic MySMIS2021/SMIS2021+</w:t>
      </w:r>
      <w:r w:rsidR="00B914C2">
        <w:rPr>
          <w:rFonts w:ascii="Calibri" w:eastAsia="Arial" w:hAnsi="Calibri" w:cs="Calibri"/>
          <w:spacing w:val="1"/>
          <w:sz w:val="22"/>
          <w:szCs w:val="24"/>
          <w:lang w:val="ro-RO"/>
        </w:rPr>
        <w:t xml:space="preserve"> </w:t>
      </w:r>
      <w:r w:rsidR="00B914C2" w:rsidRPr="00B914C2">
        <w:rPr>
          <w:rFonts w:ascii="Calibri" w:eastAsia="Arial" w:hAnsi="Calibri" w:cs="Calibri"/>
          <w:spacing w:val="1"/>
          <w:sz w:val="22"/>
          <w:szCs w:val="24"/>
          <w:lang w:val="ro-RO"/>
        </w:rPr>
        <w:t>sau conform Instructiunilor AM, daca sistemul nu este disponibil</w:t>
      </w:r>
      <w:r w:rsidRPr="00B01B8E">
        <w:rPr>
          <w:rFonts w:ascii="Calibri" w:eastAsia="Arial" w:hAnsi="Calibri" w:cs="Calibri"/>
          <w:spacing w:val="1"/>
          <w:sz w:val="22"/>
          <w:szCs w:val="24"/>
          <w:lang w:val="ro-RO"/>
        </w:rPr>
        <w:t>, dosarul aferent achizițiilor derulate înainte de semnarea contractului de finanțare, în format electronic, în termen de 10 zile lucrătoare de la data semnării contractului de finanțare, în vederea realizării de către AM PR Nord-Est a verificării procedurii de achiziție.</w:t>
      </w:r>
    </w:p>
    <w:p w14:paraId="5B791416"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4F047E36" w14:textId="77777777" w:rsidR="00B01B8E" w:rsidRPr="00B01B8E" w:rsidRDefault="00B01B8E" w:rsidP="00BC638C">
      <w:pPr>
        <w:pStyle w:val="Heading2"/>
        <w:numPr>
          <w:ilvl w:val="0"/>
          <w:numId w:val="0"/>
        </w:numPr>
        <w:rPr>
          <w:rFonts w:ascii="Calibri" w:hAnsi="Calibri" w:cs="Calibri"/>
          <w:i w:val="0"/>
          <w:iCs w:val="0"/>
          <w:sz w:val="20"/>
          <w:szCs w:val="20"/>
          <w:lang w:val="ro-RO"/>
        </w:rPr>
      </w:pPr>
      <w:r w:rsidRPr="00B01B8E">
        <w:rPr>
          <w:rFonts w:ascii="Calibri" w:hAnsi="Calibri" w:cs="Calibri"/>
          <w:i w:val="0"/>
          <w:iCs w:val="0"/>
          <w:sz w:val="20"/>
          <w:szCs w:val="20"/>
          <w:lang w:val="ro-RO"/>
        </w:rPr>
        <w:t xml:space="preserve">Articolul 3 - Completarea articolului 10 – Modificări și completări din Condițiile generale: </w:t>
      </w:r>
    </w:p>
    <w:p w14:paraId="7A6ABEDF" w14:textId="5993EE2C"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w:t>
      </w:r>
      <w:r w:rsidRPr="00B01B8E">
        <w:rPr>
          <w:rFonts w:ascii="Calibri" w:eastAsia="Arial" w:hAnsi="Calibri" w:cs="Calibri"/>
          <w:spacing w:val="1"/>
          <w:sz w:val="22"/>
          <w:szCs w:val="24"/>
          <w:lang w:val="ro-RO"/>
        </w:rPr>
        <w:tab/>
        <w:t>În cazuri temeinic justificate, determinate în principal de modificarea cadrului normativ aplicabil contractelor de finanțare sau pentru punerea în aplicare a prevederilor relevante în implementarea proiectelor/pe perioada de valabilitate a contractelor, AM PR N</w:t>
      </w:r>
      <w:r w:rsidR="004873B1">
        <w:rPr>
          <w:rFonts w:ascii="Calibri" w:eastAsia="Arial" w:hAnsi="Calibri" w:cs="Calibri"/>
          <w:spacing w:val="1"/>
          <w:sz w:val="22"/>
          <w:szCs w:val="24"/>
          <w:lang w:val="ro-RO"/>
        </w:rPr>
        <w:t>ord-</w:t>
      </w:r>
      <w:r w:rsidRPr="00B01B8E">
        <w:rPr>
          <w:rFonts w:ascii="Calibri" w:eastAsia="Arial" w:hAnsi="Calibri" w:cs="Calibri"/>
          <w:spacing w:val="1"/>
          <w:sz w:val="22"/>
          <w:szCs w:val="24"/>
          <w:lang w:val="ro-RO"/>
        </w:rPr>
        <w:t>E</w:t>
      </w:r>
      <w:r w:rsidR="004873B1">
        <w:rPr>
          <w:rFonts w:ascii="Calibri" w:eastAsia="Arial" w:hAnsi="Calibri" w:cs="Calibri"/>
          <w:spacing w:val="1"/>
          <w:sz w:val="22"/>
          <w:szCs w:val="24"/>
          <w:lang w:val="ro-RO"/>
        </w:rPr>
        <w:t>st</w:t>
      </w:r>
      <w:r w:rsidRPr="00B01B8E">
        <w:rPr>
          <w:rFonts w:ascii="Calibri" w:eastAsia="Arial" w:hAnsi="Calibri" w:cs="Calibri"/>
          <w:spacing w:val="1"/>
          <w:sz w:val="22"/>
          <w:szCs w:val="24"/>
          <w:lang w:val="ro-RO"/>
        </w:rPr>
        <w:t xml:space="preserve"> poate modifica unilateral prin notificare contractul de finanțare.</w:t>
      </w:r>
    </w:p>
    <w:p w14:paraId="6C29685F"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(2)</w:t>
      </w:r>
      <w:r w:rsidRPr="00B01B8E">
        <w:rPr>
          <w:rFonts w:ascii="Calibri" w:eastAsia="Arial" w:hAnsi="Calibri" w:cs="Calibri"/>
          <w:spacing w:val="1"/>
          <w:sz w:val="22"/>
          <w:szCs w:val="24"/>
          <w:lang w:val="ro-RO"/>
        </w:rPr>
        <w:tab/>
        <w:t>Orice modificare a Contractului de finantare sau a Proiectului nu poate conduce la cresterea valorii neramburasabile si/sau a procentului pe care aceasta il reprezinta din valoarea totala eligibila a proiectului, cu exceptia situatiei descrise la art. 5 alin. (9).</w:t>
      </w:r>
    </w:p>
    <w:p w14:paraId="0B95EBFE"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(3)</w:t>
      </w:r>
      <w:r w:rsidRPr="00B01B8E">
        <w:rPr>
          <w:rFonts w:ascii="Calibri" w:eastAsia="Arial" w:hAnsi="Calibri" w:cs="Calibri"/>
          <w:spacing w:val="1"/>
          <w:sz w:val="22"/>
          <w:szCs w:val="24"/>
          <w:lang w:val="ro-RO"/>
        </w:rPr>
        <w:tab/>
        <w:t>În cazul în care, pe perioada de implementare a proiectului, se înregistrează economii constând în diferențe între valoarea estimată a procedurilor de achiziție și valoarea atribuită, acestea se pot utiliza în scopul implementării Proiectului, sub condiția încheierii unui Act adițional la Contractul de finanțare, în urma solicitarii Beneficiarului.</w:t>
      </w:r>
    </w:p>
    <w:p w14:paraId="118B1CE8"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(4)</w:t>
      </w:r>
      <w:r w:rsidRPr="00B01B8E">
        <w:rPr>
          <w:rFonts w:ascii="Calibri" w:eastAsia="Arial" w:hAnsi="Calibri" w:cs="Calibri"/>
          <w:spacing w:val="1"/>
          <w:sz w:val="22"/>
          <w:szCs w:val="24"/>
          <w:lang w:val="ro-RO"/>
        </w:rPr>
        <w:tab/>
        <w:t>În cazul în care economiile sunt utilizate în scopul implementării proiectului și modificările intervenite în bugetul proiectului, între categoriile de cheltuieli, reprezintă un procent de sub 10% din categoria de cheltuială din care se transferă, modificarea se poate realiza prin notificare conform prevederilor art. 10 alin. (14 lit. a) din Condițiile generale.</w:t>
      </w:r>
    </w:p>
    <w:p w14:paraId="20E0BB83"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(5)</w:t>
      </w:r>
      <w:r w:rsidRPr="00B01B8E">
        <w:rPr>
          <w:rFonts w:ascii="Calibri" w:eastAsia="Arial" w:hAnsi="Calibri" w:cs="Calibri"/>
          <w:spacing w:val="1"/>
          <w:sz w:val="22"/>
          <w:szCs w:val="24"/>
          <w:lang w:val="ro-RO"/>
        </w:rPr>
        <w:tab/>
        <w:t xml:space="preserve">Beneficiarul este obligat să notifice AM PR Nord-Est în scris şi în termen de 5 zile lucrătoare, orice modificare apărută în legătură cu datele sale de identificare sau ale reprezentanţilor săi, precum şi orice informaţie ce poate fi relevantă în relaţia sa cu AM PR Nord-Est, orice astfel de modificare/informaţie fiind opozabilă AM PR Nord-Est doar de la data primirii notificării de către AM </w:t>
      </w:r>
      <w:r w:rsidRPr="00B01B8E">
        <w:rPr>
          <w:rFonts w:ascii="Calibri" w:eastAsia="Arial" w:hAnsi="Calibri" w:cs="Calibri"/>
          <w:spacing w:val="1"/>
          <w:sz w:val="22"/>
          <w:szCs w:val="24"/>
          <w:lang w:val="ro-RO"/>
        </w:rPr>
        <w:lastRenderedPageBreak/>
        <w:t xml:space="preserve">PR Nord-Est. Aceste informaţii se pot referi, dar fără a se limita la: orice împrejurare de natură economică sau juridică, act sau fapt care ar modifica starea de drept sau de fapt existentă la momentul încheierii Contractului de finanţare, (după caz) orice propunere de modificare a Actului Constitutiv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 </w:t>
      </w:r>
    </w:p>
    <w:p w14:paraId="68865226"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040A798A" w14:textId="77777777" w:rsidR="00B01B8E" w:rsidRPr="00B01B8E" w:rsidRDefault="00B01B8E" w:rsidP="00BC638C">
      <w:pPr>
        <w:pStyle w:val="Heading2"/>
        <w:numPr>
          <w:ilvl w:val="0"/>
          <w:numId w:val="0"/>
        </w:numPr>
        <w:rPr>
          <w:rFonts w:ascii="Calibri" w:hAnsi="Calibri" w:cs="Calibri"/>
          <w:i w:val="0"/>
          <w:iCs w:val="0"/>
          <w:sz w:val="20"/>
          <w:szCs w:val="20"/>
          <w:lang w:val="ro-RO"/>
        </w:rPr>
      </w:pPr>
      <w:r w:rsidRPr="00B01B8E">
        <w:rPr>
          <w:rFonts w:ascii="Calibri" w:hAnsi="Calibri" w:cs="Calibri"/>
          <w:i w:val="0"/>
          <w:iCs w:val="0"/>
          <w:sz w:val="20"/>
          <w:szCs w:val="20"/>
          <w:lang w:val="ro-RO"/>
        </w:rPr>
        <w:t>Articolul 4 - Completarea articolului 11 - Conflictul de interese și incompatibilități din Condițiile generale:</w:t>
      </w:r>
    </w:p>
    <w:p w14:paraId="20E54EAB"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1807BE0E"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 xml:space="preserve">La solicitarea, pentru prima dată, într-o cerere de rambursare/plată, a cheltuielilor aferente unui contract de achiziţie/achiziție directă, Beneficiarul va depune o declaraţie pe proprie răspundere a reprezentantului legal al Beneficiarului din care să rezulte că nu se află într-o situaţie de conflict de interese. </w:t>
      </w:r>
    </w:p>
    <w:p w14:paraId="7C12E0F2"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7B4C9727" w14:textId="77777777" w:rsidR="00B01B8E" w:rsidRPr="00B01B8E" w:rsidRDefault="00B01B8E" w:rsidP="00BC638C">
      <w:pPr>
        <w:pStyle w:val="Heading2"/>
        <w:numPr>
          <w:ilvl w:val="0"/>
          <w:numId w:val="0"/>
        </w:numPr>
        <w:rPr>
          <w:rFonts w:ascii="Calibri" w:hAnsi="Calibri" w:cs="Calibri"/>
          <w:i w:val="0"/>
          <w:iCs w:val="0"/>
          <w:sz w:val="20"/>
          <w:szCs w:val="20"/>
          <w:lang w:val="ro-RO"/>
        </w:rPr>
      </w:pPr>
      <w:r w:rsidRPr="00B01B8E">
        <w:rPr>
          <w:rFonts w:ascii="Calibri" w:hAnsi="Calibri" w:cs="Calibri"/>
          <w:i w:val="0"/>
          <w:iCs w:val="0"/>
          <w:sz w:val="20"/>
          <w:szCs w:val="20"/>
          <w:lang w:val="ro-RO"/>
        </w:rPr>
        <w:t>Articolul 5 - Completarea articolului 13 - Monitorizare și raportare din Condițiile generale:</w:t>
      </w:r>
    </w:p>
    <w:p w14:paraId="444F9B18"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3CFDBF29"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w:t>
      </w:r>
      <w:r w:rsidRPr="00B01B8E">
        <w:rPr>
          <w:rFonts w:ascii="Calibri" w:eastAsia="Arial" w:hAnsi="Calibri" w:cs="Calibri"/>
          <w:spacing w:val="1"/>
          <w:sz w:val="22"/>
          <w:szCs w:val="24"/>
          <w:lang w:val="ro-RO"/>
        </w:rPr>
        <w:tab/>
        <w:t xml:space="preserve">AM PR Nord-Est monitorizează implementarea proiectului din punct de vedere al îndeplinirii indicatorilor, atingerii rezultatelor și a obiectivelor asumate de către Beneficiar în cererea de finanțare și anexele acesteia, respectării planului de monitorizare, în acord cu prevederile contractuale specifice operațiunii finanțate în etapa de implementare şi de durabilitate a contractului de finanțare. </w:t>
      </w:r>
    </w:p>
    <w:p w14:paraId="6D9B60C2"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(2)</w:t>
      </w:r>
      <w:r w:rsidRPr="00B01B8E">
        <w:rPr>
          <w:rFonts w:ascii="Calibri" w:eastAsia="Arial" w:hAnsi="Calibri" w:cs="Calibri"/>
          <w:spacing w:val="1"/>
          <w:sz w:val="22"/>
          <w:szCs w:val="24"/>
          <w:lang w:val="ro-RO"/>
        </w:rPr>
        <w:tab/>
        <w:t xml:space="preserve">Procesul de monitorizare se realizează pe baza contractului de finanţare şi a anexelor la acesta, în condiţiile prevederilor legale aplicabile. </w:t>
      </w:r>
    </w:p>
    <w:p w14:paraId="7CDBDCA6" w14:textId="7AEF9C7D"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(3)</w:t>
      </w:r>
      <w:r w:rsidRPr="00B01B8E">
        <w:rPr>
          <w:rFonts w:ascii="Calibri" w:eastAsia="Arial" w:hAnsi="Calibri" w:cs="Calibri"/>
          <w:spacing w:val="1"/>
          <w:sz w:val="22"/>
          <w:szCs w:val="24"/>
          <w:lang w:val="ro-RO"/>
        </w:rPr>
        <w:tab/>
        <w:t>Documentele justificative care probează îndeplinirea indicatorilor de etapă se transmit de către Beneficiar în termen de 5 zile lucrătoare de la termenul prevăzut pentru un indicator de etapă. Aceste documente se încarcă în sistemul informatic MySMIS2021/SMIS2021+</w:t>
      </w:r>
      <w:r w:rsidR="00B914C2">
        <w:rPr>
          <w:rFonts w:ascii="Calibri" w:eastAsia="Arial" w:hAnsi="Calibri" w:cs="Calibri"/>
          <w:spacing w:val="1"/>
          <w:sz w:val="22"/>
          <w:szCs w:val="24"/>
          <w:lang w:val="ro-RO"/>
        </w:rPr>
        <w:t xml:space="preserve"> </w:t>
      </w:r>
      <w:r w:rsidR="00B914C2" w:rsidRPr="00B914C2">
        <w:rPr>
          <w:rFonts w:ascii="Calibri" w:eastAsia="Arial" w:hAnsi="Calibri" w:cs="Calibri"/>
          <w:spacing w:val="1"/>
          <w:sz w:val="22"/>
          <w:szCs w:val="24"/>
          <w:lang w:val="ro-RO"/>
        </w:rPr>
        <w:t>sau conform Instructiunilor AM, daca sistemul nu este disponibil</w:t>
      </w:r>
      <w:r w:rsidRPr="00B01B8E">
        <w:rPr>
          <w:rFonts w:ascii="Calibri" w:eastAsia="Arial" w:hAnsi="Calibri" w:cs="Calibri"/>
          <w:spacing w:val="1"/>
          <w:sz w:val="22"/>
          <w:szCs w:val="24"/>
          <w:lang w:val="ro-RO"/>
        </w:rPr>
        <w:t>.</w:t>
      </w:r>
    </w:p>
    <w:p w14:paraId="19ACB4FB" w14:textId="28DA97F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(4)</w:t>
      </w:r>
      <w:r w:rsidRPr="00B01B8E">
        <w:rPr>
          <w:rFonts w:ascii="Calibri" w:eastAsia="Arial" w:hAnsi="Calibri" w:cs="Calibri"/>
          <w:spacing w:val="1"/>
          <w:sz w:val="22"/>
          <w:szCs w:val="24"/>
          <w:lang w:val="ro-RO"/>
        </w:rPr>
        <w:tab/>
        <w:t>În situația nerealizării, la termen, a indicatorilor de etapă, AM PR Nord-Est adoptă și implementează, în funcție de riscurile identificate, actiuni specifice in scopul remedierii. În cazul neindeplinirii de către Beneficiar a acestora, AM PR Nord-Est va putea aplica masuri corective, proporțional cu gradul de culpă al acestuia, în conformitate cu dispozitiile in vigoare prevazute in  OUG 23/2023.</w:t>
      </w:r>
    </w:p>
    <w:p w14:paraId="11A7D196" w14:textId="1D882566"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(5)</w:t>
      </w:r>
      <w:r w:rsidRPr="00B01B8E">
        <w:rPr>
          <w:rFonts w:ascii="Calibri" w:eastAsia="Arial" w:hAnsi="Calibri" w:cs="Calibri"/>
          <w:spacing w:val="1"/>
          <w:sz w:val="22"/>
          <w:szCs w:val="24"/>
          <w:lang w:val="ro-RO"/>
        </w:rPr>
        <w:tab/>
        <w:t xml:space="preserve"> Rapoartele trimestriale de progres se generează de beneficiari în sistemul informatic MySMIS2021/SMIS2021+ </w:t>
      </w:r>
      <w:r w:rsidR="00B914C2" w:rsidRPr="00B914C2">
        <w:rPr>
          <w:rFonts w:ascii="Calibri" w:eastAsia="Arial" w:hAnsi="Calibri" w:cs="Calibri"/>
          <w:spacing w:val="1"/>
          <w:sz w:val="22"/>
          <w:szCs w:val="24"/>
          <w:lang w:val="ro-RO"/>
        </w:rPr>
        <w:t>sau conform Instructiunilor AM, daca sistemul nu este disponibil</w:t>
      </w:r>
      <w:r w:rsidRPr="00B01B8E">
        <w:rPr>
          <w:rFonts w:ascii="Calibri" w:eastAsia="Arial" w:hAnsi="Calibri" w:cs="Calibri"/>
          <w:spacing w:val="1"/>
          <w:sz w:val="22"/>
          <w:szCs w:val="24"/>
          <w:lang w:val="ro-RO"/>
        </w:rPr>
        <w:t>, în termen de 30 zile de la finalizarea trimestrului de raportare.</w:t>
      </w:r>
    </w:p>
    <w:p w14:paraId="6E201725"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(6)</w:t>
      </w:r>
      <w:r w:rsidRPr="00B01B8E">
        <w:rPr>
          <w:rFonts w:ascii="Calibri" w:eastAsia="Arial" w:hAnsi="Calibri" w:cs="Calibri"/>
          <w:spacing w:val="1"/>
          <w:sz w:val="22"/>
          <w:szCs w:val="24"/>
          <w:lang w:val="ro-RO"/>
        </w:rPr>
        <w:tab/>
        <w:t>În cazul în care Beneficiarul nu a transmis raportul de progres, la termenul la care acesta trebuia transmis, va fi notificat și i se va solicita de către AM PR Nord-Est, transmiterea acestuia în termen de 5 zile lucrătoare de la primirea notificării.</w:t>
      </w:r>
    </w:p>
    <w:p w14:paraId="6024D45C" w14:textId="6D2D2371"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(7)</w:t>
      </w:r>
      <w:r w:rsidRPr="00B01B8E">
        <w:rPr>
          <w:rFonts w:ascii="Calibri" w:eastAsia="Arial" w:hAnsi="Calibri" w:cs="Calibri"/>
          <w:spacing w:val="1"/>
          <w:sz w:val="22"/>
          <w:szCs w:val="24"/>
          <w:lang w:val="ro-RO"/>
        </w:rPr>
        <w:tab/>
        <w:t>Rapoartele de durabilitate (post-implementare) întocmite de Beneficiar sunt generate în sistemul informatic MySMIS2021/SMIS2021+</w:t>
      </w:r>
      <w:r w:rsidR="00B914C2">
        <w:rPr>
          <w:rFonts w:ascii="Calibri" w:eastAsia="Arial" w:hAnsi="Calibri" w:cs="Calibri"/>
          <w:spacing w:val="1"/>
          <w:sz w:val="22"/>
          <w:szCs w:val="24"/>
          <w:lang w:val="ro-RO"/>
        </w:rPr>
        <w:t xml:space="preserve"> </w:t>
      </w:r>
      <w:bookmarkStart w:id="5" w:name="_Hlk155688973"/>
      <w:bookmarkStart w:id="6" w:name="_Hlk155686432"/>
      <w:r w:rsidR="00B914C2" w:rsidRPr="00B914C2">
        <w:rPr>
          <w:rFonts w:ascii="Calibri" w:eastAsia="Arial" w:hAnsi="Calibri" w:cs="Calibri"/>
          <w:spacing w:val="1"/>
          <w:sz w:val="22"/>
          <w:szCs w:val="24"/>
          <w:lang w:val="ro-RO"/>
        </w:rPr>
        <w:t>sau conform Instructiunilor AM</w:t>
      </w:r>
      <w:bookmarkEnd w:id="5"/>
      <w:r w:rsidR="00B914C2" w:rsidRPr="00B914C2">
        <w:rPr>
          <w:rFonts w:ascii="Calibri" w:eastAsia="Arial" w:hAnsi="Calibri" w:cs="Calibri"/>
          <w:spacing w:val="1"/>
          <w:sz w:val="22"/>
          <w:szCs w:val="24"/>
          <w:lang w:val="ro-RO"/>
        </w:rPr>
        <w:t>, daca sistemul nu este disponibil</w:t>
      </w:r>
      <w:bookmarkEnd w:id="6"/>
      <w:r w:rsidRPr="00B01B8E">
        <w:rPr>
          <w:rFonts w:ascii="Calibri" w:eastAsia="Arial" w:hAnsi="Calibri" w:cs="Calibri"/>
          <w:spacing w:val="1"/>
          <w:sz w:val="22"/>
          <w:szCs w:val="24"/>
          <w:lang w:val="ro-RO"/>
        </w:rPr>
        <w:t xml:space="preserve">, anual, pe perioada post-implementare a proiectului, în termen de 30 zile de la încheierea anului post-implementare, calculat conform articolului 2 din Condițiile generale ale contractului de finanțare, de la data efectuării plății finale. </w:t>
      </w:r>
    </w:p>
    <w:p w14:paraId="7FF3B93D" w14:textId="0B7642DE"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(8)</w:t>
      </w:r>
      <w:r w:rsidRPr="00B01B8E">
        <w:rPr>
          <w:rFonts w:ascii="Calibri" w:eastAsia="Arial" w:hAnsi="Calibri" w:cs="Calibri"/>
          <w:spacing w:val="1"/>
          <w:sz w:val="22"/>
          <w:szCs w:val="24"/>
          <w:lang w:val="ro-RO"/>
        </w:rPr>
        <w:tab/>
        <w:t xml:space="preserve">Pentru efectuarea vizitelor la fața locului, AM PR </w:t>
      </w:r>
      <w:r w:rsidR="004D4C7B" w:rsidRPr="004D4C7B">
        <w:rPr>
          <w:rFonts w:ascii="Calibri" w:eastAsia="Arial" w:hAnsi="Calibri" w:cs="Calibri"/>
          <w:spacing w:val="1"/>
          <w:sz w:val="22"/>
          <w:szCs w:val="24"/>
          <w:lang w:val="ro-RO"/>
        </w:rPr>
        <w:t xml:space="preserve">Nord-Est </w:t>
      </w:r>
      <w:r w:rsidRPr="00B01B8E">
        <w:rPr>
          <w:rFonts w:ascii="Calibri" w:eastAsia="Arial" w:hAnsi="Calibri" w:cs="Calibri"/>
          <w:spacing w:val="1"/>
          <w:sz w:val="22"/>
          <w:szCs w:val="24"/>
          <w:lang w:val="ro-RO"/>
        </w:rPr>
        <w:t>va înștiința Beneficiarul în termen de minim</w:t>
      </w:r>
      <w:r w:rsidR="00B914C2">
        <w:rPr>
          <w:rFonts w:ascii="Calibri" w:eastAsia="Arial" w:hAnsi="Calibri" w:cs="Calibri"/>
          <w:spacing w:val="1"/>
          <w:sz w:val="22"/>
          <w:szCs w:val="24"/>
          <w:lang w:val="ro-RO"/>
        </w:rPr>
        <w:t>um</w:t>
      </w:r>
      <w:r w:rsidRPr="00B01B8E">
        <w:rPr>
          <w:rFonts w:ascii="Calibri" w:eastAsia="Arial" w:hAnsi="Calibri" w:cs="Calibri"/>
          <w:spacing w:val="1"/>
          <w:sz w:val="22"/>
          <w:szCs w:val="24"/>
          <w:lang w:val="ro-RO"/>
        </w:rPr>
        <w:t xml:space="preserve"> 3 zile înainte de data efectuării vizitei la fața locului.</w:t>
      </w:r>
    </w:p>
    <w:p w14:paraId="441667F9" w14:textId="51C777E1"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(9)</w:t>
      </w:r>
      <w:r w:rsidRPr="00B01B8E">
        <w:rPr>
          <w:rFonts w:ascii="Calibri" w:eastAsia="Arial" w:hAnsi="Calibri" w:cs="Calibri"/>
          <w:spacing w:val="1"/>
          <w:sz w:val="22"/>
          <w:szCs w:val="24"/>
          <w:lang w:val="ro-RO"/>
        </w:rPr>
        <w:tab/>
        <w:t>Valoarea eligibilă nerambursabilă a contractului de finanţare după caz, se poate majora prin acte adiţionale doar în situaţia unor circumstanţe de natură obiectivă, bine justificate, care nu au depins de acţiunea/inacţiunea părţilor contractului de finanţare şi care sunt reglementate prin acte normative.</w:t>
      </w:r>
    </w:p>
    <w:p w14:paraId="2A9F9D64"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4865C850" w14:textId="77777777" w:rsidR="00B01B8E" w:rsidRPr="00B01B8E" w:rsidRDefault="00B01B8E" w:rsidP="00BC638C">
      <w:pPr>
        <w:pStyle w:val="Heading2"/>
        <w:numPr>
          <w:ilvl w:val="0"/>
          <w:numId w:val="0"/>
        </w:numPr>
        <w:rPr>
          <w:rFonts w:ascii="Calibri" w:hAnsi="Calibri" w:cs="Calibri"/>
          <w:i w:val="0"/>
          <w:iCs w:val="0"/>
          <w:sz w:val="20"/>
          <w:szCs w:val="20"/>
          <w:lang w:val="ro-RO"/>
        </w:rPr>
      </w:pPr>
      <w:r w:rsidRPr="00B01B8E">
        <w:rPr>
          <w:rFonts w:ascii="Calibri" w:hAnsi="Calibri" w:cs="Calibri"/>
          <w:i w:val="0"/>
          <w:iCs w:val="0"/>
          <w:sz w:val="20"/>
          <w:szCs w:val="20"/>
          <w:lang w:val="ro-RO"/>
        </w:rPr>
        <w:lastRenderedPageBreak/>
        <w:t>Articolul 6 - Completarea articolului 15 - Încetarea contractului de finanțare și recuperarea sumelor plătite necuvenit ca urmare a unor nereguli din Condițiile generale:</w:t>
      </w:r>
    </w:p>
    <w:p w14:paraId="03C28DBE"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59C45BFB"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w:t>
      </w:r>
      <w:r w:rsidRPr="00B01B8E">
        <w:rPr>
          <w:rFonts w:ascii="Calibri" w:eastAsia="Arial" w:hAnsi="Calibri" w:cs="Calibri"/>
          <w:spacing w:val="1"/>
          <w:sz w:val="22"/>
          <w:szCs w:val="24"/>
          <w:lang w:val="ro-RO"/>
        </w:rPr>
        <w:tab/>
        <w:t xml:space="preserve">Orice modificare a componenţei parteneriatului cu încălcarea prevederilor condițiilor de eligibilitate prevăzute în Ghidul solicitantului va atrage rezilierea Contractului de finanțare de către AM PR Nord-Est, fără punere în întârziere sau vreo altă formalitate în acest sens, cu obligaţia Beneficiarului de a returna finanțarea acordată, la care se adaugă dobânzile și penalitățile. </w:t>
      </w:r>
    </w:p>
    <w:p w14:paraId="5D09A198"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(2)</w:t>
      </w:r>
      <w:r w:rsidRPr="00B01B8E">
        <w:rPr>
          <w:rFonts w:ascii="Calibri" w:eastAsia="Arial" w:hAnsi="Calibri" w:cs="Calibri"/>
          <w:spacing w:val="1"/>
          <w:sz w:val="22"/>
          <w:szCs w:val="24"/>
          <w:lang w:val="ro-RO"/>
        </w:rPr>
        <w:tab/>
        <w:t>Dacă până la finalizarea perioadei de durabilitate, intervin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nerambursabilă se va sista, iar sumele acordate până în acel moment se vor recupera în conformitate cu legislaţia naţională și europeană în vigoare, precum şi cu prevederile prezentului contract.</w:t>
      </w:r>
    </w:p>
    <w:p w14:paraId="55893642" w14:textId="0F8116E2"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(3)</w:t>
      </w:r>
      <w:r w:rsidRPr="00B01B8E">
        <w:rPr>
          <w:rFonts w:ascii="Calibri" w:eastAsia="Arial" w:hAnsi="Calibri" w:cs="Calibri"/>
          <w:spacing w:val="1"/>
          <w:sz w:val="22"/>
          <w:szCs w:val="24"/>
          <w:lang w:val="ro-RO"/>
        </w:rPr>
        <w:tab/>
        <w:t xml:space="preserve"> Beneficiarul are obligaţia de a informa AM PR Nord-Est în termen de 5 (cinci) zile lucrătoare de la data apariţiei oricărei situaţii care determină sau poate determina neeligibilitatea proiectului, AM PR N</w:t>
      </w:r>
      <w:r w:rsidR="00B914C2">
        <w:rPr>
          <w:rFonts w:ascii="Calibri" w:eastAsia="Arial" w:hAnsi="Calibri" w:cs="Calibri"/>
          <w:spacing w:val="1"/>
          <w:sz w:val="22"/>
          <w:szCs w:val="24"/>
          <w:lang w:val="ro-RO"/>
        </w:rPr>
        <w:t>ord-Est</w:t>
      </w:r>
      <w:r w:rsidRPr="00B01B8E">
        <w:rPr>
          <w:rFonts w:ascii="Calibri" w:eastAsia="Arial" w:hAnsi="Calibri" w:cs="Calibri"/>
          <w:spacing w:val="1"/>
          <w:sz w:val="22"/>
          <w:szCs w:val="24"/>
          <w:lang w:val="ro-RO"/>
        </w:rPr>
        <w:t xml:space="preserve"> putând să decidă asupra suspendării sau rezilierii Contractului de finanţare. </w:t>
      </w:r>
    </w:p>
    <w:p w14:paraId="0BF36D5A"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(4)</w:t>
      </w:r>
      <w:r w:rsidRPr="00B01B8E">
        <w:rPr>
          <w:rFonts w:ascii="Calibri" w:eastAsia="Arial" w:hAnsi="Calibri" w:cs="Calibri"/>
          <w:spacing w:val="1"/>
          <w:sz w:val="22"/>
          <w:szCs w:val="24"/>
          <w:lang w:val="ro-RO"/>
        </w:rPr>
        <w:tab/>
        <w:t>În situaţia în care Proiectul a fost declarat neeligibil, AM PR Nord-Est va dispune rezilierea Contractului de finanțare şi recuperarea sumelor acordate până la acel moment, în condițiile prevăzute de Contract.</w:t>
      </w:r>
    </w:p>
    <w:p w14:paraId="14B6D457"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(5)</w:t>
      </w:r>
      <w:r w:rsidRPr="00B01B8E">
        <w:rPr>
          <w:rFonts w:ascii="Calibri" w:eastAsia="Arial" w:hAnsi="Calibri" w:cs="Calibri"/>
          <w:spacing w:val="1"/>
          <w:sz w:val="22"/>
          <w:szCs w:val="24"/>
          <w:lang w:val="ro-RO"/>
        </w:rPr>
        <w:tab/>
        <w:t>Contractul de finanțare va fi reziliat şi finanţarea nerambursabilă acordată va fi recuperată şi în cazul în care obiectele/bunurile, fie ele mobile sau imobile, finanţate în cadrul Contractului nu sunt folosite conform scopului destinat, sau în cazul în care acestea sunt vândute sau înstrăinate, sub orice formă, oricând până la finalizarea perioadei de durabilitate stabilită.</w:t>
      </w:r>
    </w:p>
    <w:p w14:paraId="44FCBB63" w14:textId="77777777" w:rsid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(6)</w:t>
      </w:r>
      <w:r w:rsidRPr="00B01B8E">
        <w:rPr>
          <w:rFonts w:ascii="Calibri" w:eastAsia="Arial" w:hAnsi="Calibri" w:cs="Calibri"/>
          <w:spacing w:val="1"/>
          <w:sz w:val="22"/>
          <w:szCs w:val="24"/>
          <w:lang w:val="ro-RO"/>
        </w:rPr>
        <w:tab/>
        <w:t xml:space="preserve"> Beneficiarul este de drept în întârziere prin simplul fapt al încălcării prevederilor Contractului de finanțare. </w:t>
      </w:r>
    </w:p>
    <w:p w14:paraId="2493AFCB" w14:textId="77777777" w:rsidR="004706BC" w:rsidRDefault="004706BC" w:rsidP="00B01B8E">
      <w:pPr>
        <w:tabs>
          <w:tab w:val="left" w:pos="450"/>
        </w:tabs>
        <w:ind w:right="75"/>
        <w:jc w:val="both"/>
        <w:rPr>
          <w:rFonts w:ascii="Calibri" w:eastAsia="Arial" w:hAnsi="Calibri" w:cs="Calibri"/>
          <w:spacing w:val="1"/>
          <w:sz w:val="22"/>
          <w:szCs w:val="24"/>
          <w:lang w:val="ro-RO"/>
        </w:rPr>
      </w:pPr>
    </w:p>
    <w:p w14:paraId="1EA1407E" w14:textId="77777777" w:rsidR="004706BC" w:rsidRPr="004706BC" w:rsidRDefault="004706BC" w:rsidP="004706BC">
      <w:pPr>
        <w:tabs>
          <w:tab w:val="left" w:pos="450"/>
        </w:tabs>
        <w:ind w:right="75"/>
        <w:jc w:val="both"/>
        <w:rPr>
          <w:rFonts w:ascii="Calibri" w:eastAsia="Arial" w:hAnsi="Calibri" w:cs="Calibri"/>
          <w:b/>
          <w:bCs/>
          <w:spacing w:val="1"/>
          <w:sz w:val="22"/>
          <w:szCs w:val="24"/>
          <w:lang w:val="ro-RO"/>
        </w:rPr>
      </w:pPr>
      <w:r w:rsidRPr="004706BC">
        <w:rPr>
          <w:rFonts w:ascii="Calibri" w:eastAsia="Arial" w:hAnsi="Calibri" w:cs="Calibri"/>
          <w:b/>
          <w:bCs/>
          <w:spacing w:val="1"/>
          <w:sz w:val="22"/>
          <w:szCs w:val="24"/>
          <w:lang w:val="ro-RO"/>
        </w:rPr>
        <w:t>Articolul 7 - Completarea Condițiilor generale cu implementarea în parteneriat a proiectelor (dacă este cazul):</w:t>
      </w:r>
    </w:p>
    <w:p w14:paraId="2B33DED7" w14:textId="77777777" w:rsidR="004706BC" w:rsidRPr="004706BC" w:rsidRDefault="004706BC" w:rsidP="004706BC">
      <w:pPr>
        <w:tabs>
          <w:tab w:val="left" w:pos="450"/>
        </w:tabs>
        <w:ind w:right="75"/>
        <w:jc w:val="both"/>
        <w:rPr>
          <w:rFonts w:ascii="Calibri" w:eastAsia="Arial" w:hAnsi="Calibri" w:cs="Calibri"/>
          <w:spacing w:val="1"/>
          <w:sz w:val="22"/>
          <w:szCs w:val="24"/>
          <w:lang w:val="ro-RO"/>
        </w:rPr>
      </w:pPr>
    </w:p>
    <w:p w14:paraId="7FF8B95D" w14:textId="77777777" w:rsidR="004706BC" w:rsidRPr="004706BC" w:rsidRDefault="004706BC" w:rsidP="004706BC">
      <w:pPr>
        <w:tabs>
          <w:tab w:val="left" w:pos="450"/>
        </w:tabs>
        <w:ind w:right="75"/>
        <w:jc w:val="both"/>
        <w:rPr>
          <w:rFonts w:ascii="Calibri" w:eastAsia="Arial" w:hAnsi="Calibri" w:cs="Calibri"/>
          <w:spacing w:val="1"/>
          <w:sz w:val="22"/>
          <w:szCs w:val="24"/>
          <w:lang w:val="ro-RO"/>
        </w:rPr>
      </w:pPr>
      <w:r w:rsidRPr="004706BC">
        <w:rPr>
          <w:rFonts w:ascii="Calibri" w:eastAsia="Arial" w:hAnsi="Calibri" w:cs="Calibri"/>
          <w:spacing w:val="1"/>
          <w:sz w:val="22"/>
          <w:szCs w:val="24"/>
          <w:lang w:val="ro-RO"/>
        </w:rPr>
        <w:t>(1)</w:t>
      </w:r>
      <w:r w:rsidRPr="004706BC">
        <w:rPr>
          <w:rFonts w:ascii="Calibri" w:eastAsia="Arial" w:hAnsi="Calibri" w:cs="Calibri"/>
          <w:spacing w:val="1"/>
          <w:sz w:val="22"/>
          <w:szCs w:val="24"/>
          <w:lang w:val="ro-RO"/>
        </w:rPr>
        <w:tab/>
        <w:t>Toţi partenerii sunt ţinuţi să respecte întocmai şi în integralitate prevederile prezentului Contract de finanțare.</w:t>
      </w:r>
    </w:p>
    <w:p w14:paraId="03EC2E22" w14:textId="77777777" w:rsidR="004706BC" w:rsidRPr="004706BC" w:rsidRDefault="004706BC" w:rsidP="004706BC">
      <w:pPr>
        <w:tabs>
          <w:tab w:val="left" w:pos="450"/>
        </w:tabs>
        <w:ind w:right="75"/>
        <w:jc w:val="both"/>
        <w:rPr>
          <w:rFonts w:ascii="Calibri" w:eastAsia="Arial" w:hAnsi="Calibri" w:cs="Calibri"/>
          <w:spacing w:val="1"/>
          <w:sz w:val="22"/>
          <w:szCs w:val="24"/>
          <w:lang w:val="ro-RO"/>
        </w:rPr>
      </w:pPr>
      <w:r w:rsidRPr="004706BC">
        <w:rPr>
          <w:rFonts w:ascii="Calibri" w:eastAsia="Arial" w:hAnsi="Calibri" w:cs="Calibri"/>
          <w:spacing w:val="1"/>
          <w:sz w:val="22"/>
          <w:szCs w:val="24"/>
          <w:lang w:val="ro-RO"/>
        </w:rPr>
        <w:t>(2)</w:t>
      </w:r>
      <w:r w:rsidRPr="004706BC">
        <w:rPr>
          <w:rFonts w:ascii="Calibri" w:eastAsia="Arial" w:hAnsi="Calibri" w:cs="Calibri"/>
          <w:spacing w:val="1"/>
          <w:sz w:val="22"/>
          <w:szCs w:val="24"/>
          <w:lang w:val="ro-RO"/>
        </w:rPr>
        <w:tab/>
        <w:t>Liderul parteneriatului, precum si partenerii acestuia, răspund în faţa AM PR Nord-Est pentru îndeplinirea prevederilor prezentului Contract.</w:t>
      </w:r>
    </w:p>
    <w:p w14:paraId="16B27FE2" w14:textId="77777777" w:rsidR="004706BC" w:rsidRPr="004706BC" w:rsidRDefault="004706BC" w:rsidP="004706BC">
      <w:pPr>
        <w:tabs>
          <w:tab w:val="left" w:pos="450"/>
        </w:tabs>
        <w:ind w:right="75"/>
        <w:jc w:val="both"/>
        <w:rPr>
          <w:rFonts w:ascii="Calibri" w:eastAsia="Arial" w:hAnsi="Calibri" w:cs="Calibri"/>
          <w:spacing w:val="1"/>
          <w:sz w:val="22"/>
          <w:szCs w:val="24"/>
          <w:lang w:val="ro-RO"/>
        </w:rPr>
      </w:pPr>
      <w:r w:rsidRPr="004706BC">
        <w:rPr>
          <w:rFonts w:ascii="Calibri" w:eastAsia="Arial" w:hAnsi="Calibri" w:cs="Calibri"/>
          <w:spacing w:val="1"/>
          <w:sz w:val="22"/>
          <w:szCs w:val="24"/>
          <w:lang w:val="ro-RO"/>
        </w:rPr>
        <w:t>(3)</w:t>
      </w:r>
      <w:r w:rsidRPr="004706BC">
        <w:rPr>
          <w:rFonts w:ascii="Calibri" w:eastAsia="Arial" w:hAnsi="Calibri" w:cs="Calibri"/>
          <w:spacing w:val="1"/>
          <w:sz w:val="22"/>
          <w:szCs w:val="24"/>
          <w:lang w:val="ro-RO"/>
        </w:rPr>
        <w:tab/>
        <w:t xml:space="preserve">Membrii parteneriatului sunt responsabili de implementarea proiectului în conformitate cu prevederile contractuale. </w:t>
      </w:r>
    </w:p>
    <w:p w14:paraId="58E0B70C" w14:textId="77777777" w:rsidR="004706BC" w:rsidRPr="004706BC" w:rsidRDefault="004706BC" w:rsidP="004706BC">
      <w:pPr>
        <w:tabs>
          <w:tab w:val="left" w:pos="450"/>
        </w:tabs>
        <w:ind w:right="75"/>
        <w:jc w:val="both"/>
        <w:rPr>
          <w:rFonts w:ascii="Calibri" w:eastAsia="Arial" w:hAnsi="Calibri" w:cs="Calibri"/>
          <w:spacing w:val="1"/>
          <w:sz w:val="22"/>
          <w:szCs w:val="24"/>
          <w:lang w:val="ro-RO"/>
        </w:rPr>
      </w:pPr>
      <w:r w:rsidRPr="004706BC">
        <w:rPr>
          <w:rFonts w:ascii="Calibri" w:eastAsia="Arial" w:hAnsi="Calibri" w:cs="Calibri"/>
          <w:spacing w:val="1"/>
          <w:sz w:val="22"/>
          <w:szCs w:val="24"/>
          <w:lang w:val="ro-RO"/>
        </w:rPr>
        <w:t>(4)</w:t>
      </w:r>
      <w:r w:rsidRPr="004706BC">
        <w:rPr>
          <w:rFonts w:ascii="Calibri" w:eastAsia="Arial" w:hAnsi="Calibri" w:cs="Calibri"/>
          <w:spacing w:val="1"/>
          <w:sz w:val="22"/>
          <w:szCs w:val="24"/>
          <w:lang w:val="ro-RO"/>
        </w:rPr>
        <w:tab/>
        <w:t>Liderul parteneriatului și/sau partenerii sunt responsabili cu transmiterea cererilor de prefinanțare/rambursare/plată/ rapoartelor de progres/altor documente și informații solicitate către AM PR Nord-Est conform prevederilor prezentului Contract de finanţare.</w:t>
      </w:r>
    </w:p>
    <w:p w14:paraId="3FDB3F2C" w14:textId="77777777" w:rsidR="004706BC" w:rsidRPr="004706BC" w:rsidRDefault="004706BC" w:rsidP="004706BC">
      <w:pPr>
        <w:tabs>
          <w:tab w:val="left" w:pos="450"/>
        </w:tabs>
        <w:ind w:right="75"/>
        <w:jc w:val="both"/>
        <w:rPr>
          <w:rFonts w:ascii="Calibri" w:eastAsia="Arial" w:hAnsi="Calibri" w:cs="Calibri"/>
          <w:spacing w:val="1"/>
          <w:sz w:val="22"/>
          <w:szCs w:val="24"/>
          <w:lang w:val="ro-RO"/>
        </w:rPr>
      </w:pPr>
      <w:r w:rsidRPr="004706BC">
        <w:rPr>
          <w:rFonts w:ascii="Calibri" w:eastAsia="Arial" w:hAnsi="Calibri" w:cs="Calibri"/>
          <w:spacing w:val="1"/>
          <w:sz w:val="22"/>
          <w:szCs w:val="24"/>
          <w:lang w:val="ro-RO"/>
        </w:rPr>
        <w:t>(5)</w:t>
      </w:r>
      <w:r w:rsidRPr="004706BC">
        <w:rPr>
          <w:rFonts w:ascii="Calibri" w:eastAsia="Arial" w:hAnsi="Calibri" w:cs="Calibri"/>
          <w:spacing w:val="1"/>
          <w:sz w:val="22"/>
          <w:szCs w:val="24"/>
          <w:lang w:val="ro-RO"/>
        </w:rPr>
        <w:tab/>
        <w:t xml:space="preserve"> Cheltuielile sunt considerate eligibile dacă sunt efectuate de către liderul parteneriatului și/sau partener/i. </w:t>
      </w:r>
    </w:p>
    <w:p w14:paraId="59133F78" w14:textId="77777777" w:rsidR="004706BC" w:rsidRPr="004706BC" w:rsidRDefault="004706BC" w:rsidP="004706BC">
      <w:pPr>
        <w:tabs>
          <w:tab w:val="left" w:pos="450"/>
        </w:tabs>
        <w:ind w:right="75"/>
        <w:jc w:val="both"/>
        <w:rPr>
          <w:rFonts w:ascii="Calibri" w:eastAsia="Arial" w:hAnsi="Calibri" w:cs="Calibri"/>
          <w:spacing w:val="1"/>
          <w:sz w:val="22"/>
          <w:szCs w:val="24"/>
          <w:lang w:val="ro-RO"/>
        </w:rPr>
      </w:pPr>
      <w:r w:rsidRPr="004706BC">
        <w:rPr>
          <w:rFonts w:ascii="Calibri" w:eastAsia="Arial" w:hAnsi="Calibri" w:cs="Calibri"/>
          <w:spacing w:val="1"/>
          <w:sz w:val="22"/>
          <w:szCs w:val="24"/>
          <w:lang w:val="ro-RO"/>
        </w:rPr>
        <w:t>(6)</w:t>
      </w:r>
      <w:r w:rsidRPr="004706BC">
        <w:rPr>
          <w:rFonts w:ascii="Calibri" w:eastAsia="Arial" w:hAnsi="Calibri" w:cs="Calibri"/>
          <w:spacing w:val="1"/>
          <w:sz w:val="22"/>
          <w:szCs w:val="24"/>
          <w:lang w:val="ro-RO"/>
        </w:rPr>
        <w:tab/>
        <w:t xml:space="preserve">Pentru neregulile identificate în cadrul proiectelor implementate în parteneriat, notificările și titlurile de creanță se emit pe numele liderului de parteneriat/partenerului care a efectuat cheltuielile afectate de nereguli. </w:t>
      </w:r>
    </w:p>
    <w:p w14:paraId="5276B92E" w14:textId="77777777" w:rsidR="004706BC" w:rsidRPr="004706BC" w:rsidRDefault="004706BC" w:rsidP="004706BC">
      <w:pPr>
        <w:tabs>
          <w:tab w:val="left" w:pos="450"/>
        </w:tabs>
        <w:ind w:right="75"/>
        <w:jc w:val="both"/>
        <w:rPr>
          <w:rFonts w:ascii="Calibri" w:eastAsia="Arial" w:hAnsi="Calibri" w:cs="Calibri"/>
          <w:spacing w:val="1"/>
          <w:sz w:val="22"/>
          <w:szCs w:val="24"/>
          <w:lang w:val="ro-RO"/>
        </w:rPr>
      </w:pPr>
      <w:r w:rsidRPr="004706BC">
        <w:rPr>
          <w:rFonts w:ascii="Calibri" w:eastAsia="Arial" w:hAnsi="Calibri" w:cs="Calibri"/>
          <w:spacing w:val="1"/>
          <w:sz w:val="22"/>
          <w:szCs w:val="24"/>
          <w:lang w:val="ro-RO"/>
        </w:rPr>
        <w:t>(7)</w:t>
      </w:r>
      <w:r w:rsidRPr="004706BC">
        <w:rPr>
          <w:rFonts w:ascii="Calibri" w:eastAsia="Arial" w:hAnsi="Calibri" w:cs="Calibri"/>
          <w:spacing w:val="1"/>
          <w:sz w:val="22"/>
          <w:szCs w:val="24"/>
          <w:lang w:val="ro-RO"/>
        </w:rPr>
        <w:tab/>
        <w:t xml:space="preserve">Schimbarea componenţei parteneriatului este permisă numai dacă sunt îndeplinite următoarele condiţii cumulative: </w:t>
      </w:r>
    </w:p>
    <w:p w14:paraId="2FAB0AB4" w14:textId="77777777" w:rsidR="004706BC" w:rsidRPr="004706BC" w:rsidRDefault="004706BC" w:rsidP="004706BC">
      <w:pPr>
        <w:tabs>
          <w:tab w:val="left" w:pos="450"/>
        </w:tabs>
        <w:ind w:right="75"/>
        <w:jc w:val="both"/>
        <w:rPr>
          <w:rFonts w:ascii="Calibri" w:eastAsia="Arial" w:hAnsi="Calibri" w:cs="Calibri"/>
          <w:spacing w:val="1"/>
          <w:sz w:val="22"/>
          <w:szCs w:val="24"/>
          <w:lang w:val="ro-RO"/>
        </w:rPr>
      </w:pPr>
      <w:r w:rsidRPr="004706BC">
        <w:rPr>
          <w:rFonts w:ascii="Calibri" w:eastAsia="Arial" w:hAnsi="Calibri" w:cs="Calibri"/>
          <w:spacing w:val="1"/>
          <w:sz w:val="22"/>
          <w:szCs w:val="24"/>
          <w:lang w:val="ro-RO"/>
        </w:rPr>
        <w:t>•</w:t>
      </w:r>
      <w:r w:rsidRPr="004706BC">
        <w:rPr>
          <w:rFonts w:ascii="Calibri" w:eastAsia="Arial" w:hAnsi="Calibri" w:cs="Calibri"/>
          <w:spacing w:val="1"/>
          <w:sz w:val="22"/>
          <w:szCs w:val="24"/>
          <w:lang w:val="ro-RO"/>
        </w:rPr>
        <w:tab/>
        <w:t xml:space="preserve">este confirmată printr-un act adiţional, încheiat în condiţiile prezentului Contract de finanțare,  </w:t>
      </w:r>
    </w:p>
    <w:p w14:paraId="4FC671EF" w14:textId="77777777" w:rsidR="004706BC" w:rsidRPr="004706BC" w:rsidRDefault="004706BC" w:rsidP="004706BC">
      <w:pPr>
        <w:tabs>
          <w:tab w:val="left" w:pos="450"/>
        </w:tabs>
        <w:ind w:right="75"/>
        <w:jc w:val="both"/>
        <w:rPr>
          <w:rFonts w:ascii="Calibri" w:eastAsia="Arial" w:hAnsi="Calibri" w:cs="Calibri"/>
          <w:spacing w:val="1"/>
          <w:sz w:val="22"/>
          <w:szCs w:val="24"/>
          <w:lang w:val="ro-RO"/>
        </w:rPr>
      </w:pPr>
      <w:r w:rsidRPr="004706BC">
        <w:rPr>
          <w:rFonts w:ascii="Calibri" w:eastAsia="Arial" w:hAnsi="Calibri" w:cs="Calibri"/>
          <w:spacing w:val="1"/>
          <w:sz w:val="22"/>
          <w:szCs w:val="24"/>
          <w:lang w:val="ro-RO"/>
        </w:rPr>
        <w:t>•</w:t>
      </w:r>
      <w:r w:rsidRPr="004706BC">
        <w:rPr>
          <w:rFonts w:ascii="Calibri" w:eastAsia="Arial" w:hAnsi="Calibri" w:cs="Calibri"/>
          <w:spacing w:val="1"/>
          <w:sz w:val="22"/>
          <w:szCs w:val="24"/>
          <w:lang w:val="ro-RO"/>
        </w:rPr>
        <w:tab/>
        <w:t xml:space="preserve">schimbarea respectivă este determinată de retragerea unuia sau a mai multor parteneri, </w:t>
      </w:r>
    </w:p>
    <w:p w14:paraId="3252DCF0" w14:textId="0B0DAFCD" w:rsidR="004706BC" w:rsidRPr="00B01B8E" w:rsidRDefault="004706BC" w:rsidP="004706BC">
      <w:pPr>
        <w:tabs>
          <w:tab w:val="left" w:pos="450"/>
        </w:tabs>
        <w:ind w:right="75"/>
        <w:jc w:val="both"/>
        <w:rPr>
          <w:rFonts w:ascii="Calibri" w:eastAsia="Arial" w:hAnsi="Calibri" w:cs="Calibri"/>
          <w:spacing w:val="1"/>
          <w:sz w:val="22"/>
          <w:szCs w:val="24"/>
          <w:lang w:val="ro-RO"/>
        </w:rPr>
      </w:pPr>
      <w:r w:rsidRPr="004706BC">
        <w:rPr>
          <w:rFonts w:ascii="Calibri" w:eastAsia="Arial" w:hAnsi="Calibri" w:cs="Calibri"/>
          <w:spacing w:val="1"/>
          <w:sz w:val="22"/>
          <w:szCs w:val="24"/>
          <w:lang w:val="ro-RO"/>
        </w:rPr>
        <w:t>•</w:t>
      </w:r>
      <w:r w:rsidRPr="004706BC">
        <w:rPr>
          <w:rFonts w:ascii="Calibri" w:eastAsia="Arial" w:hAnsi="Calibri" w:cs="Calibri"/>
          <w:spacing w:val="1"/>
          <w:sz w:val="22"/>
          <w:szCs w:val="24"/>
          <w:lang w:val="ro-RO"/>
        </w:rPr>
        <w:tab/>
        <w:t>noii parteneri/ noul partener respectă toate condițiile de eligibilitate, se angajează să preia toate drepturile şi obligaţiile ce reveneau, prin Acordul de parteneriat, partenerului retras, inclusiv obligaţia de a asigura, din resurse proprii, întregul cuantum al cofinanţării eligibile şi neeligibile pentru Proiect.  În acest caz, Beneficiarul este obligat să transmită, împreună cu cererea de modificare a Contractului de finanțare, şi documentele din care să reiasă acest angajament, precum şi asigurarea fondurilor necesare.</w:t>
      </w:r>
    </w:p>
    <w:p w14:paraId="2EAD9E22"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559837AC" w14:textId="0128E1AF" w:rsidR="00B01B8E" w:rsidRPr="00B01B8E" w:rsidRDefault="00B01B8E" w:rsidP="00BC638C">
      <w:pPr>
        <w:pStyle w:val="Heading2"/>
        <w:numPr>
          <w:ilvl w:val="0"/>
          <w:numId w:val="0"/>
        </w:numPr>
        <w:rPr>
          <w:rFonts w:ascii="Calibri" w:hAnsi="Calibri" w:cs="Calibri"/>
          <w:i w:val="0"/>
          <w:iCs w:val="0"/>
          <w:sz w:val="20"/>
          <w:szCs w:val="20"/>
          <w:lang w:val="ro-RO"/>
        </w:rPr>
      </w:pPr>
      <w:r w:rsidRPr="00B01B8E">
        <w:rPr>
          <w:rFonts w:ascii="Calibri" w:hAnsi="Calibri" w:cs="Calibri"/>
          <w:i w:val="0"/>
          <w:iCs w:val="0"/>
          <w:sz w:val="20"/>
          <w:szCs w:val="20"/>
          <w:lang w:val="ro-RO"/>
        </w:rPr>
        <w:lastRenderedPageBreak/>
        <w:t xml:space="preserve">Articolul </w:t>
      </w:r>
      <w:r w:rsidR="004706BC">
        <w:rPr>
          <w:rFonts w:ascii="Calibri" w:hAnsi="Calibri" w:cs="Calibri"/>
          <w:i w:val="0"/>
          <w:iCs w:val="0"/>
          <w:sz w:val="20"/>
          <w:szCs w:val="20"/>
          <w:lang w:val="ro-RO"/>
        </w:rPr>
        <w:t xml:space="preserve">8 </w:t>
      </w:r>
      <w:r w:rsidRPr="00B01B8E">
        <w:rPr>
          <w:rFonts w:ascii="Calibri" w:hAnsi="Calibri" w:cs="Calibri"/>
          <w:i w:val="0"/>
          <w:iCs w:val="0"/>
          <w:sz w:val="20"/>
          <w:szCs w:val="20"/>
          <w:lang w:val="ro-RO"/>
        </w:rPr>
        <w:t xml:space="preserve">- Completarea Condițiilor generale cu dreptul de proprietate/utilizare a rezultatelor </w:t>
      </w:r>
    </w:p>
    <w:p w14:paraId="4B9C999A"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51BD73CC"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w:t>
      </w:r>
      <w:r w:rsidRPr="00B01B8E">
        <w:rPr>
          <w:rFonts w:ascii="Calibri" w:eastAsia="Arial" w:hAnsi="Calibri" w:cs="Calibri"/>
          <w:spacing w:val="1"/>
          <w:sz w:val="22"/>
          <w:szCs w:val="24"/>
          <w:lang w:val="ro-RO"/>
        </w:rPr>
        <w:tab/>
        <w:t xml:space="preserve">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 Pentru proiectele implementate în parteneriat orice rezultate sau drepturi legate de acestea, inclusiv drepturi de autor şi/sau orice alte drepturi de proprietate intelectuală şi/sau industrială, obţinute în executarea sau ca urmare a executării acestui Contract de finanțare, urmează regimul stipulat în Acordul de parteneriat, cu excepţia cazurilor în care astfel de drepturi sunt preexistente Contractului. </w:t>
      </w:r>
    </w:p>
    <w:p w14:paraId="6C10448E"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(2)</w:t>
      </w:r>
      <w:r w:rsidRPr="00B01B8E">
        <w:rPr>
          <w:rFonts w:ascii="Calibri" w:eastAsia="Arial" w:hAnsi="Calibri" w:cs="Calibri"/>
          <w:spacing w:val="1"/>
          <w:sz w:val="22"/>
          <w:szCs w:val="24"/>
          <w:lang w:val="ro-RO"/>
        </w:rPr>
        <w:tab/>
        <w:t>Beneficiarul este de acord ca AM PR Nord-Est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p>
    <w:p w14:paraId="4722E78F"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211A290D" w14:textId="3531EAEC" w:rsidR="00B01B8E" w:rsidRPr="00B01B8E" w:rsidRDefault="00B01B8E" w:rsidP="00BC638C">
      <w:pPr>
        <w:pStyle w:val="Heading2"/>
        <w:numPr>
          <w:ilvl w:val="0"/>
          <w:numId w:val="0"/>
        </w:numPr>
        <w:rPr>
          <w:rFonts w:ascii="Calibri" w:hAnsi="Calibri" w:cs="Calibri"/>
          <w:i w:val="0"/>
          <w:iCs w:val="0"/>
          <w:lang w:val="ro-RO"/>
        </w:rPr>
      </w:pPr>
      <w:r w:rsidRPr="00B01B8E">
        <w:rPr>
          <w:rFonts w:ascii="Calibri" w:hAnsi="Calibri" w:cs="Calibri"/>
          <w:i w:val="0"/>
          <w:iCs w:val="0"/>
          <w:sz w:val="20"/>
          <w:szCs w:val="20"/>
          <w:lang w:val="ro-RO"/>
        </w:rPr>
        <w:t xml:space="preserve">Articolul </w:t>
      </w:r>
      <w:r w:rsidR="004706BC">
        <w:rPr>
          <w:rFonts w:ascii="Calibri" w:hAnsi="Calibri" w:cs="Calibri"/>
          <w:i w:val="0"/>
          <w:iCs w:val="0"/>
          <w:sz w:val="20"/>
          <w:szCs w:val="20"/>
          <w:lang w:val="ro-RO"/>
        </w:rPr>
        <w:t>9</w:t>
      </w:r>
      <w:r w:rsidRPr="00B01B8E">
        <w:rPr>
          <w:rFonts w:ascii="Calibri" w:hAnsi="Calibri" w:cs="Calibri"/>
          <w:i w:val="0"/>
          <w:iCs w:val="0"/>
          <w:sz w:val="20"/>
          <w:szCs w:val="20"/>
          <w:lang w:val="ro-RO"/>
        </w:rPr>
        <w:t xml:space="preserve"> - Completarea Condițiilor generale cu măsuri referitoare la cazul fortuit</w:t>
      </w:r>
      <w:r w:rsidRPr="00B01B8E">
        <w:rPr>
          <w:rFonts w:ascii="Calibri" w:hAnsi="Calibri" w:cs="Calibri"/>
          <w:i w:val="0"/>
          <w:iCs w:val="0"/>
          <w:lang w:val="ro-RO"/>
        </w:rPr>
        <w:t xml:space="preserve"> </w:t>
      </w:r>
    </w:p>
    <w:p w14:paraId="03A591DF"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Cazul fortuit nu este exonerator de răspundere contractuală</w:t>
      </w:r>
    </w:p>
    <w:p w14:paraId="01D9C9B1"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1B1B4F30" w14:textId="11EB6AA7" w:rsidR="00B01B8E" w:rsidRPr="00B01B8E" w:rsidRDefault="00B01B8E" w:rsidP="00BC638C">
      <w:pPr>
        <w:pStyle w:val="Heading2"/>
        <w:numPr>
          <w:ilvl w:val="0"/>
          <w:numId w:val="0"/>
        </w:numPr>
        <w:rPr>
          <w:rFonts w:ascii="Calibri" w:hAnsi="Calibri" w:cs="Calibri"/>
          <w:i w:val="0"/>
          <w:iCs w:val="0"/>
          <w:sz w:val="20"/>
          <w:szCs w:val="20"/>
          <w:lang w:val="ro-RO"/>
        </w:rPr>
      </w:pPr>
      <w:r w:rsidRPr="00B01B8E">
        <w:rPr>
          <w:rFonts w:ascii="Calibri" w:hAnsi="Calibri" w:cs="Calibri"/>
          <w:i w:val="0"/>
          <w:iCs w:val="0"/>
          <w:sz w:val="20"/>
          <w:szCs w:val="20"/>
          <w:lang w:val="ro-RO"/>
        </w:rPr>
        <w:t xml:space="preserve">Articolul </w:t>
      </w:r>
      <w:r w:rsidR="004706BC">
        <w:rPr>
          <w:rFonts w:ascii="Calibri" w:hAnsi="Calibri" w:cs="Calibri"/>
          <w:i w:val="0"/>
          <w:iCs w:val="0"/>
          <w:sz w:val="20"/>
          <w:szCs w:val="20"/>
          <w:lang w:val="ro-RO"/>
        </w:rPr>
        <w:t>10</w:t>
      </w:r>
      <w:r w:rsidRPr="00B01B8E">
        <w:rPr>
          <w:rFonts w:ascii="Calibri" w:hAnsi="Calibri" w:cs="Calibri"/>
          <w:i w:val="0"/>
          <w:iCs w:val="0"/>
          <w:sz w:val="20"/>
          <w:szCs w:val="20"/>
          <w:lang w:val="ro-RO"/>
        </w:rPr>
        <w:t xml:space="preserve"> - Completarea Condițiilor generale cu măsuri detaliate de comunicare și vizibilitate</w:t>
      </w:r>
    </w:p>
    <w:p w14:paraId="01B9ADA6"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4B476F2E" w14:textId="4FD8D314"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w:t>
      </w:r>
      <w:r w:rsidRPr="00B01B8E">
        <w:rPr>
          <w:rFonts w:ascii="Calibri" w:eastAsia="Arial" w:hAnsi="Calibri" w:cs="Calibri"/>
          <w:spacing w:val="1"/>
          <w:sz w:val="22"/>
          <w:szCs w:val="24"/>
          <w:lang w:val="ro-RO"/>
        </w:rPr>
        <w:tab/>
        <w:t xml:space="preserve">Beneficiarii sunt responsabili pentru implementarea activităţilor de informare, comunicare şi publicitate prevăzute la art. 50 din Regulamentul (UE) 2021/1060 și în Ghidul Solicitantului, precum și să asigure respectarea prevederilor Manualului de Identitate Vizuală pentru Programul Regional Nord-Est 2021-2027 în vigoare la momentul implementării proiectului, sub sancțiunea aplicării de către AM PR Nord-Est a măsurilor prevăzute la art. 50 alin. (3) din Regulamentul (UE) 1060/2021. </w:t>
      </w:r>
    </w:p>
    <w:p w14:paraId="0E810232"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(2)</w:t>
      </w:r>
      <w:r w:rsidRPr="00B01B8E">
        <w:rPr>
          <w:rFonts w:ascii="Calibri" w:eastAsia="Arial" w:hAnsi="Calibri" w:cs="Calibri"/>
          <w:spacing w:val="1"/>
          <w:sz w:val="22"/>
          <w:szCs w:val="24"/>
          <w:lang w:val="ro-RO"/>
        </w:rPr>
        <w:tab/>
        <w:t>Beneficiarii recunosc și fac cunoscută originea finanțării care stă la baza implementării proiectului, promovează programul de finanțare, utilizează siglele și elementele de identitate vizuală ale programului și Uniunii Europene conform indicațiilor din manualul de identitate vizuală în vigoare. Toate materialele de informare și publicitate vor urmări promovarea programului și a proiectului, nu a beneficiarului. În acest sens, la prezentarea oricăror informații sau rezultate din proiecte se va avea în vedere precizarea în mod vizibil a sursei de finanțare nerambursabilă și a sprijinului financiar din partea programului.</w:t>
      </w:r>
    </w:p>
    <w:p w14:paraId="063DF16A"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(3)</w:t>
      </w:r>
      <w:r w:rsidRPr="00B01B8E">
        <w:rPr>
          <w:rFonts w:ascii="Calibri" w:eastAsia="Arial" w:hAnsi="Calibri" w:cs="Calibri"/>
          <w:spacing w:val="1"/>
          <w:sz w:val="22"/>
          <w:szCs w:val="24"/>
          <w:lang w:val="ro-RO"/>
        </w:rPr>
        <w:tab/>
        <w:t>Elementele de identitate vizuală care trebuie afișate pe toate materiale/instrumentele de comunicare ale proiectului sunt următoarele :</w:t>
      </w:r>
    </w:p>
    <w:p w14:paraId="11631A4C"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w:t>
      </w:r>
      <w:r w:rsidRPr="00B01B8E">
        <w:rPr>
          <w:rFonts w:ascii="Calibri" w:eastAsia="Arial" w:hAnsi="Calibri" w:cs="Calibri"/>
          <w:spacing w:val="1"/>
          <w:sz w:val="22"/>
          <w:szCs w:val="24"/>
          <w:lang w:val="ro-RO"/>
        </w:rPr>
        <w:tab/>
        <w:t>Logo UE însoțit obligatoriu de declarația de finanțare „Cofinanțat de Uniunea Europeană”;</w:t>
      </w:r>
    </w:p>
    <w:p w14:paraId="21F47E39"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w:t>
      </w:r>
      <w:r w:rsidRPr="00B01B8E">
        <w:rPr>
          <w:rFonts w:ascii="Calibri" w:eastAsia="Arial" w:hAnsi="Calibri" w:cs="Calibri"/>
          <w:spacing w:val="1"/>
          <w:sz w:val="22"/>
          <w:szCs w:val="24"/>
          <w:lang w:val="ro-RO"/>
        </w:rPr>
        <w:tab/>
        <w:t>Logo-ul Guvernului României;</w:t>
      </w:r>
    </w:p>
    <w:p w14:paraId="3B9B156B"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w:t>
      </w:r>
      <w:r w:rsidRPr="00B01B8E">
        <w:rPr>
          <w:rFonts w:ascii="Calibri" w:eastAsia="Arial" w:hAnsi="Calibri" w:cs="Calibri"/>
          <w:spacing w:val="1"/>
          <w:sz w:val="22"/>
          <w:szCs w:val="24"/>
          <w:lang w:val="ro-RO"/>
        </w:rPr>
        <w:tab/>
        <w:t>Logo-ul Programului Regional Nord-Est 2021-2027</w:t>
      </w:r>
    </w:p>
    <w:p w14:paraId="47917300"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w:t>
      </w:r>
      <w:r w:rsidRPr="00B01B8E">
        <w:rPr>
          <w:rFonts w:ascii="Calibri" w:eastAsia="Arial" w:hAnsi="Calibri" w:cs="Calibri"/>
          <w:spacing w:val="1"/>
          <w:sz w:val="22"/>
          <w:szCs w:val="24"/>
          <w:lang w:val="ro-RO"/>
        </w:rPr>
        <w:tab/>
        <w:t>Logo-ul ADR Nord Est</w:t>
      </w:r>
    </w:p>
    <w:p w14:paraId="31F5ABA1" w14:textId="5CC482FA"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w:t>
      </w:r>
      <w:r w:rsidRPr="00B01B8E">
        <w:rPr>
          <w:rFonts w:ascii="Calibri" w:eastAsia="Arial" w:hAnsi="Calibri" w:cs="Calibri"/>
          <w:spacing w:val="1"/>
          <w:sz w:val="22"/>
          <w:szCs w:val="24"/>
          <w:lang w:val="ro-RO"/>
        </w:rPr>
        <w:tab/>
      </w:r>
      <w:r w:rsidR="00E502B5">
        <w:rPr>
          <w:rFonts w:ascii="Calibri" w:eastAsia="Arial" w:hAnsi="Calibri" w:cs="Calibri"/>
          <w:spacing w:val="1"/>
          <w:sz w:val="22"/>
          <w:szCs w:val="24"/>
          <w:lang w:val="ro-RO"/>
        </w:rPr>
        <w:t xml:space="preserve">Sloganul „Aproape de tine” împreună cu pagina web </w:t>
      </w:r>
      <w:hyperlink r:id="rId13" w:history="1">
        <w:r w:rsidR="00E502B5" w:rsidRPr="00BA5E9A">
          <w:rPr>
            <w:rStyle w:val="Hyperlink"/>
            <w:rFonts w:ascii="Calibri" w:eastAsia="Arial" w:hAnsi="Calibri" w:cs="Calibri"/>
            <w:spacing w:val="1"/>
            <w:sz w:val="22"/>
            <w:szCs w:val="24"/>
            <w:lang w:val="ro-RO"/>
          </w:rPr>
          <w:t>www.regionordest.ro</w:t>
        </w:r>
      </w:hyperlink>
      <w:r w:rsidR="00E502B5">
        <w:rPr>
          <w:rFonts w:ascii="Calibri" w:eastAsia="Arial" w:hAnsi="Calibri" w:cs="Calibri"/>
          <w:spacing w:val="1"/>
          <w:sz w:val="22"/>
          <w:szCs w:val="24"/>
          <w:lang w:val="ro-RO"/>
        </w:rPr>
        <w:t xml:space="preserve"> și pagina de Facebook (facebook.com/Regio.NordEst.ro) </w:t>
      </w:r>
      <w:r w:rsidRPr="00B01B8E">
        <w:rPr>
          <w:rFonts w:ascii="Calibri" w:eastAsia="Arial" w:hAnsi="Calibri" w:cs="Calibri"/>
          <w:spacing w:val="1"/>
          <w:sz w:val="22"/>
          <w:szCs w:val="24"/>
          <w:lang w:val="ro-RO"/>
        </w:rPr>
        <w:t xml:space="preserve"> </w:t>
      </w:r>
    </w:p>
    <w:p w14:paraId="38C61728"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(4)</w:t>
      </w:r>
      <w:r w:rsidRPr="00B01B8E">
        <w:rPr>
          <w:rFonts w:ascii="Calibri" w:eastAsia="Arial" w:hAnsi="Calibri" w:cs="Calibri"/>
          <w:spacing w:val="1"/>
          <w:sz w:val="22"/>
          <w:szCs w:val="24"/>
          <w:lang w:val="ro-RO"/>
        </w:rPr>
        <w:tab/>
        <w:t>Acțiuni de comunicare şi vizibilitate minim obligatorii pentru toate proiectele:</w:t>
      </w:r>
    </w:p>
    <w:p w14:paraId="227320F1"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w:t>
      </w:r>
      <w:r w:rsidRPr="00B01B8E">
        <w:rPr>
          <w:rFonts w:ascii="Calibri" w:eastAsia="Arial" w:hAnsi="Calibri" w:cs="Calibri"/>
          <w:spacing w:val="1"/>
          <w:sz w:val="22"/>
          <w:szCs w:val="24"/>
          <w:lang w:val="ro-RO"/>
        </w:rPr>
        <w:tab/>
        <w:t xml:space="preserve"> Publicarea a minim unui comunicat/anunț de presă, la începutul și finalul proiectului;</w:t>
      </w:r>
    </w:p>
    <w:p w14:paraId="35C37500"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w:t>
      </w:r>
      <w:r w:rsidRPr="00B01B8E">
        <w:rPr>
          <w:rFonts w:ascii="Calibri" w:eastAsia="Arial" w:hAnsi="Calibri" w:cs="Calibri"/>
          <w:spacing w:val="1"/>
          <w:sz w:val="22"/>
          <w:szCs w:val="24"/>
          <w:lang w:val="ro-RO"/>
        </w:rPr>
        <w:tab/>
        <w:t xml:space="preserve"> Realizarea unui panou permanent/unei plăci permanente pentru proiectele a căror valoare totală depășește 500.000 euro </w:t>
      </w:r>
    </w:p>
    <w:p w14:paraId="266C445D"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w:t>
      </w:r>
      <w:r w:rsidRPr="00B01B8E">
        <w:rPr>
          <w:rFonts w:ascii="Calibri" w:eastAsia="Arial" w:hAnsi="Calibri" w:cs="Calibri"/>
          <w:spacing w:val="1"/>
          <w:sz w:val="22"/>
          <w:szCs w:val="24"/>
          <w:lang w:val="ro-RO"/>
        </w:rPr>
        <w:tab/>
        <w:t xml:space="preserve">În cazul proiectelor a căror valoare totală nu depășește 500.000 EUR,se va expune, într-un loc ușor vizibil publicului, cel puțin un afiș cu dimensiunea minimă A3 sau un afișaj electronic echivalent conținând informații despre proiect; </w:t>
      </w:r>
    </w:p>
    <w:p w14:paraId="22876294"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w:t>
      </w:r>
      <w:r w:rsidRPr="00B01B8E">
        <w:rPr>
          <w:rFonts w:ascii="Calibri" w:eastAsia="Arial" w:hAnsi="Calibri" w:cs="Calibri"/>
          <w:spacing w:val="1"/>
          <w:sz w:val="22"/>
          <w:szCs w:val="24"/>
          <w:lang w:val="ro-RO"/>
        </w:rPr>
        <w:tab/>
        <w:t>Afișarea pe site-ul oficial de internet, dacă există, și pe paginile de comunicare socială ale beneficiarului, dacă există, a unei scurte descrieri a proiectului, proporțională cu nivelul sprijinului, inclusiv a scopurilor și rezultatelor acesteia, evidențiind sprijinul financiar din partea Uniunii;</w:t>
      </w:r>
    </w:p>
    <w:p w14:paraId="3EDD837C"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w:t>
      </w:r>
      <w:r w:rsidRPr="00B01B8E">
        <w:rPr>
          <w:rFonts w:ascii="Calibri" w:eastAsia="Arial" w:hAnsi="Calibri" w:cs="Calibri"/>
          <w:spacing w:val="1"/>
          <w:sz w:val="22"/>
          <w:szCs w:val="24"/>
          <w:lang w:val="ro-RO"/>
        </w:rPr>
        <w:tab/>
        <w:t>Aplicarea de autocolante/plăcuțe pe mașini unelte (echipament industrial)/utilaje (inclusiv agricole)/mijloace de transport de orice fel</w:t>
      </w:r>
    </w:p>
    <w:p w14:paraId="5309FCF8"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lastRenderedPageBreak/>
        <w:t>•</w:t>
      </w:r>
      <w:r w:rsidRPr="00B01B8E">
        <w:rPr>
          <w:rFonts w:ascii="Calibri" w:eastAsia="Arial" w:hAnsi="Calibri" w:cs="Calibri"/>
          <w:spacing w:val="1"/>
          <w:sz w:val="22"/>
          <w:szCs w:val="24"/>
          <w:lang w:val="ro-RO"/>
        </w:rPr>
        <w:tab/>
        <w:t>Realizarea unui portofoliu de fotografii pe parcursul desfășurării proiectului pentru a ilustra evoluția acestuia. (cel puțin la lansarea proiectului și la finalizarea acestuia).</w:t>
      </w:r>
    </w:p>
    <w:p w14:paraId="413A9687"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(5)</w:t>
      </w:r>
      <w:r w:rsidRPr="00B01B8E">
        <w:rPr>
          <w:rFonts w:ascii="Calibri" w:eastAsia="Arial" w:hAnsi="Calibri" w:cs="Calibri"/>
          <w:spacing w:val="1"/>
          <w:sz w:val="22"/>
          <w:szCs w:val="24"/>
          <w:lang w:val="ro-RO"/>
        </w:rPr>
        <w:tab/>
        <w:t>Dacă beneficiarul nu își respectă obligațiile ce îi revin în temeiul articolului 47 și articolului 50, alineatele (1) și (2) – Regulamentul (UE) 2021/1060, AM PR Nord-Est poate aplica sancțiuni de până la 3 % din sprijinul financiar acordat proiectului în cauză.</w:t>
      </w:r>
    </w:p>
    <w:p w14:paraId="7FAD8A1D"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(6)</w:t>
      </w:r>
      <w:r w:rsidRPr="00B01B8E">
        <w:rPr>
          <w:rFonts w:ascii="Calibri" w:eastAsia="Arial" w:hAnsi="Calibri" w:cs="Calibri"/>
          <w:spacing w:val="1"/>
          <w:sz w:val="22"/>
          <w:szCs w:val="24"/>
          <w:lang w:val="ro-RO"/>
        </w:rPr>
        <w:tab/>
        <w:t>Semnarea contractului de finanțare reprezintă acceptul Beneficiarului pentru a figura în lista publică a beneficiarilor Programului Regional Nord-Est 2021-2027, in conformitate cu prevederile art. 49 din Regulamentul UE 2021/1060.</w:t>
      </w:r>
    </w:p>
    <w:p w14:paraId="3F9868E8"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(7)</w:t>
      </w:r>
      <w:r w:rsidRPr="00B01B8E">
        <w:rPr>
          <w:rFonts w:ascii="Calibri" w:eastAsia="Arial" w:hAnsi="Calibri" w:cs="Calibri"/>
          <w:spacing w:val="1"/>
          <w:sz w:val="22"/>
          <w:szCs w:val="24"/>
          <w:lang w:val="ro-RO"/>
        </w:rPr>
        <w:tab/>
        <w:t xml:space="preserve">Beneficiarii vor transmite pentru avizare designul/conținutul tuturor materialelor de informare şi publicitate elaborate în vederea realizării activităților de informare şi publicitate obligatorii din cadrul Ghidului de Identitate Vizuală 2021-2027 în vigoare, asumate prin contractul de finanţare, cu cel puțin 15 zile lucrătoare înainte de lansarea şi utilizarea acestora. </w:t>
      </w:r>
    </w:p>
    <w:p w14:paraId="54FD552F"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(8)</w:t>
      </w:r>
      <w:r w:rsidRPr="00B01B8E">
        <w:rPr>
          <w:rFonts w:ascii="Calibri" w:eastAsia="Arial" w:hAnsi="Calibri" w:cs="Calibri"/>
          <w:spacing w:val="1"/>
          <w:sz w:val="22"/>
          <w:szCs w:val="24"/>
          <w:lang w:val="ro-RO"/>
        </w:rPr>
        <w:tab/>
        <w:t xml:space="preserve"> Beneficiarii au obligaţia de a pune la dispoziţia autorității de management, instituțiilor, organelor, oficiilor sau agențiilor Uniunii, la cererea acestora, date şi informaţii despre proiecte şi stadiul lor de implementare, inclusiv fotografii (stadiul înainte de derulare, în timpul, la finalizarea proiectului), în vederea asigurării transparenţei utilizării fondurilor și acordă Uniunii Europene o licență fără redevențe, neexclusivă și irevocabilă pentru utilizarea acestor materiale și a oricăror drepturi preexistente aferente acestora, în conformitate cu anexa IX din Regulamentul (UE) 2021/1060.</w:t>
      </w:r>
    </w:p>
    <w:p w14:paraId="15B9E22A"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(9)</w:t>
      </w:r>
      <w:r w:rsidRPr="00B01B8E">
        <w:rPr>
          <w:rFonts w:ascii="Calibri" w:eastAsia="Arial" w:hAnsi="Calibri" w:cs="Calibri"/>
          <w:spacing w:val="1"/>
          <w:sz w:val="22"/>
          <w:szCs w:val="24"/>
          <w:lang w:val="ro-RO"/>
        </w:rPr>
        <w:tab/>
        <w:t>Beneficiarii au la dispoziție un termen de 30 de zile pentru a remedia neregulile vizând materialele de comunicare și publicitate din momentul în care vor fi notificați.</w:t>
      </w:r>
    </w:p>
    <w:p w14:paraId="172622ED" w14:textId="77777777" w:rsid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(10)</w:t>
      </w:r>
      <w:r w:rsidRPr="00B01B8E">
        <w:rPr>
          <w:rFonts w:ascii="Calibri" w:eastAsia="Arial" w:hAnsi="Calibri" w:cs="Calibri"/>
          <w:spacing w:val="1"/>
          <w:sz w:val="22"/>
          <w:szCs w:val="24"/>
          <w:lang w:val="ro-RO"/>
        </w:rPr>
        <w:tab/>
        <w:t>Beneficiarii care nu remediază materialele distruse sau realizate neconform vor primi un termen de 15 zile pentru a duce la îndeplinire în mod corespunzător a obligațiilor de comunicare și vizibilitate. În situația nerealizării remedierilor, AM PR Nord-Est poate aplica sancțiuni de până la 3% din sprijinul financiar acordat proiectului în cauză.</w:t>
      </w:r>
    </w:p>
    <w:p w14:paraId="5FBA673B"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344834FA" w14:textId="51253050" w:rsidR="002F4D0B" w:rsidRDefault="00B01B8E" w:rsidP="000303C9">
      <w:pPr>
        <w:pStyle w:val="Heading1"/>
        <w:numPr>
          <w:ilvl w:val="0"/>
          <w:numId w:val="0"/>
        </w:numPr>
        <w:rPr>
          <w:rFonts w:ascii="Calibri" w:hAnsi="Calibri" w:cs="Calibri"/>
          <w:sz w:val="20"/>
          <w:szCs w:val="20"/>
          <w:lang w:val="ro-RO"/>
        </w:rPr>
      </w:pPr>
      <w:r w:rsidRPr="00B01B8E">
        <w:rPr>
          <w:rFonts w:ascii="Calibri" w:hAnsi="Calibri" w:cs="Calibri"/>
          <w:sz w:val="20"/>
          <w:szCs w:val="20"/>
          <w:lang w:val="ro-RO"/>
        </w:rPr>
        <w:t xml:space="preserve">Secțiunea II </w:t>
      </w:r>
    </w:p>
    <w:p w14:paraId="2D16A462" w14:textId="57996F1B" w:rsidR="00B01B8E" w:rsidRPr="00B01B8E" w:rsidRDefault="00B01B8E" w:rsidP="009C431C">
      <w:pPr>
        <w:pStyle w:val="Heading1"/>
        <w:numPr>
          <w:ilvl w:val="0"/>
          <w:numId w:val="0"/>
        </w:numPr>
        <w:jc w:val="both"/>
        <w:rPr>
          <w:rFonts w:ascii="Calibri" w:hAnsi="Calibri" w:cs="Calibri"/>
          <w:sz w:val="20"/>
          <w:szCs w:val="20"/>
          <w:lang w:val="ro-RO"/>
        </w:rPr>
      </w:pPr>
      <w:r w:rsidRPr="00B01B8E">
        <w:rPr>
          <w:rFonts w:ascii="Calibri" w:hAnsi="Calibri" w:cs="Calibri"/>
          <w:sz w:val="20"/>
          <w:szCs w:val="20"/>
          <w:lang w:val="ro-RO"/>
        </w:rPr>
        <w:t>Condiții specifice aplicabile Prioritatii de investitie 1, Obiectivului Specific RSO</w:t>
      </w:r>
      <w:r w:rsidR="002F4D0B">
        <w:rPr>
          <w:rFonts w:ascii="Calibri" w:hAnsi="Calibri" w:cs="Calibri"/>
          <w:sz w:val="20"/>
          <w:szCs w:val="20"/>
          <w:lang w:val="ro-RO"/>
        </w:rPr>
        <w:t xml:space="preserve"> </w:t>
      </w:r>
      <w:r w:rsidRPr="00B01B8E">
        <w:rPr>
          <w:rFonts w:ascii="Calibri" w:hAnsi="Calibri" w:cs="Calibri"/>
          <w:sz w:val="20"/>
          <w:szCs w:val="20"/>
          <w:lang w:val="ro-RO"/>
        </w:rPr>
        <w:t>1.3:„Intensificarea creșterii</w:t>
      </w:r>
      <w:r w:rsidR="002F4D0B">
        <w:rPr>
          <w:rFonts w:ascii="Calibri" w:hAnsi="Calibri" w:cs="Calibri"/>
          <w:sz w:val="20"/>
          <w:szCs w:val="20"/>
          <w:lang w:val="ro-RO"/>
        </w:rPr>
        <w:t xml:space="preserve"> </w:t>
      </w:r>
      <w:r w:rsidRPr="00B01B8E">
        <w:rPr>
          <w:rFonts w:ascii="Calibri" w:hAnsi="Calibri" w:cs="Calibri"/>
          <w:sz w:val="20"/>
          <w:szCs w:val="20"/>
          <w:lang w:val="ro-RO"/>
        </w:rPr>
        <w:t>sustenabile, creșterea competitivității IMM-urilor și crearea de locuri de muncă în cadrul IMM-urilor, inclusiv prin investiții productive”, Apelul de proiecte PR/NE/2023/P1/RSO1.3.1/1 – Microîntreprinderi</w:t>
      </w:r>
    </w:p>
    <w:p w14:paraId="58AD059D"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00BD32DA" w14:textId="77777777" w:rsidR="00B01B8E" w:rsidRPr="00B01B8E" w:rsidRDefault="00B01B8E" w:rsidP="00BC638C">
      <w:pPr>
        <w:pStyle w:val="Heading2"/>
        <w:numPr>
          <w:ilvl w:val="0"/>
          <w:numId w:val="0"/>
        </w:numPr>
        <w:rPr>
          <w:rFonts w:ascii="Calibri" w:hAnsi="Calibri" w:cs="Calibri"/>
          <w:i w:val="0"/>
          <w:iCs w:val="0"/>
          <w:sz w:val="20"/>
          <w:szCs w:val="20"/>
          <w:lang w:val="ro-RO"/>
        </w:rPr>
      </w:pPr>
      <w:r w:rsidRPr="00B01B8E">
        <w:rPr>
          <w:rFonts w:ascii="Calibri" w:hAnsi="Calibri" w:cs="Calibri"/>
          <w:i w:val="0"/>
          <w:iCs w:val="0"/>
          <w:sz w:val="20"/>
          <w:szCs w:val="20"/>
          <w:lang w:val="ro-RO"/>
        </w:rPr>
        <w:t>Articolul  1 Obligații specifice beneficiarului</w:t>
      </w:r>
    </w:p>
    <w:p w14:paraId="75548E5D"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p>
    <w:p w14:paraId="47E67654"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a)</w:t>
      </w:r>
      <w:r w:rsidRPr="00B01B8E">
        <w:rPr>
          <w:rFonts w:ascii="Calibri" w:eastAsia="Arial" w:hAnsi="Calibri" w:cs="Calibri"/>
          <w:spacing w:val="1"/>
          <w:sz w:val="22"/>
          <w:szCs w:val="24"/>
          <w:lang w:val="ro-RO"/>
        </w:rPr>
        <w:tab/>
        <w:t xml:space="preserve">În situația în care Beneficiarul nu are, la momentul depunerii cererii de finanțare,  domeniul/iile de activitate eligibil/e (clasa/e CAEN) vizat/e de investiție, autorizat/e la sediul (principal sau secundar), identificat ca loc de implementare a proiectului, acesta se obligă ca, până la finalizarea implementării proiectului, să autorizeze clasa/ele CAEN vizată/e de investiție, la locul de implementare. </w:t>
      </w:r>
    </w:p>
    <w:p w14:paraId="6F565326"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b)</w:t>
      </w:r>
      <w:r w:rsidRPr="00B01B8E">
        <w:rPr>
          <w:rFonts w:ascii="Calibri" w:eastAsia="Arial" w:hAnsi="Calibri" w:cs="Calibri"/>
          <w:spacing w:val="1"/>
          <w:sz w:val="22"/>
          <w:szCs w:val="24"/>
          <w:lang w:val="ro-RO"/>
        </w:rPr>
        <w:tab/>
        <w:t>În cazul în care Cererea de finanțare implică înființarea unui punct de lucru, Beneficiarul se obligă să înregistreze locul de implementare ca punct de lucru cel mai târziu până la finalizarea implementării proiectului.</w:t>
      </w:r>
    </w:p>
    <w:p w14:paraId="5DC0C274"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c)</w:t>
      </w:r>
      <w:r w:rsidRPr="00B01B8E">
        <w:rPr>
          <w:rFonts w:ascii="Calibri" w:eastAsia="Arial" w:hAnsi="Calibri" w:cs="Calibri"/>
          <w:spacing w:val="1"/>
          <w:sz w:val="22"/>
          <w:szCs w:val="24"/>
          <w:lang w:val="ro-RO"/>
        </w:rPr>
        <w:tab/>
        <w:t>In situația în care Beneficiarul nu are, la momentul depunerii cererii de finanțare, sediul social în Regiunea Nord-Est, acesta se obligă să înregistreze sediul social în Regiunea Nord-Est, cel târziu până la momentul primei plăți a ajutorului.  Neîndeplinirea acestei obligații conduce la suspendarea efectuării plăților.</w:t>
      </w:r>
    </w:p>
    <w:p w14:paraId="46F0BA7A"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d)</w:t>
      </w:r>
      <w:r w:rsidRPr="00B01B8E">
        <w:rPr>
          <w:rFonts w:ascii="Calibri" w:eastAsia="Arial" w:hAnsi="Calibri" w:cs="Calibri"/>
          <w:spacing w:val="1"/>
          <w:sz w:val="22"/>
          <w:szCs w:val="24"/>
          <w:lang w:val="ro-RO"/>
        </w:rPr>
        <w:tab/>
        <w:t>Indiferent de perioada de implementare a proiectului, procedura de achiziție pentru contractul de lucrări (daca investiția prevede execuție de lucrări)  trebuie demarata in maximum 6 luni  de la semnarea contractului de finanțare, iar  pentru contractul de furnizare/servicii  (in cazul proiectelor care nu prevăd execuție de lucrări) in maximum 4 luni  de la semnarea contractului de finanțare. Nerespectarea condiției anterior menționată poate constitui motiv de reziliere a contractului de finanțare.</w:t>
      </w:r>
    </w:p>
    <w:p w14:paraId="1C2EA819"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lastRenderedPageBreak/>
        <w:t>e)</w:t>
      </w:r>
      <w:r w:rsidRPr="00B01B8E">
        <w:rPr>
          <w:rFonts w:ascii="Calibri" w:eastAsia="Arial" w:hAnsi="Calibri" w:cs="Calibri"/>
          <w:spacing w:val="1"/>
          <w:sz w:val="22"/>
          <w:szCs w:val="24"/>
          <w:lang w:val="ro-RO"/>
        </w:rPr>
        <w:tab/>
        <w:t xml:space="preserve">În cazul în care proiectul presupune execuția de lucrări, Beneficiarul are obligația de a include în documentația de achiziție și în contractul de lucrări obligația  executantului  de semna un contract cu un operator pentru reciclarea deșeurilor rezultate din activitățile desfășurate, ca măsură de atenuare a impactului asupra obiectivului de mediu care vizează ”Economia circulară, inclusiv prevenirea generării de deșeuri și reciclarea acestora”. </w:t>
      </w:r>
    </w:p>
    <w:p w14:paraId="4ED0ADAB" w14:textId="7BF748B8"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f)</w:t>
      </w:r>
      <w:r w:rsidRPr="00B01B8E">
        <w:rPr>
          <w:rFonts w:ascii="Calibri" w:eastAsia="Arial" w:hAnsi="Calibri" w:cs="Calibri"/>
          <w:spacing w:val="1"/>
          <w:sz w:val="22"/>
          <w:szCs w:val="24"/>
          <w:lang w:val="ro-RO"/>
        </w:rPr>
        <w:tab/>
        <w:t>Neîndeplinirea obligațiilor prevăzute la alineatele precedente ale prezentului articol atrage sancțiunea rezilierii contractului de finanțare.</w:t>
      </w:r>
    </w:p>
    <w:p w14:paraId="36A357C2" w14:textId="77777777" w:rsidR="00B01B8E" w:rsidRDefault="00B01B8E" w:rsidP="009C431C">
      <w:pPr>
        <w:pStyle w:val="Heading2"/>
        <w:numPr>
          <w:ilvl w:val="0"/>
          <w:numId w:val="0"/>
        </w:numPr>
        <w:jc w:val="both"/>
        <w:rPr>
          <w:rFonts w:ascii="Calibri" w:hAnsi="Calibri" w:cs="Calibri"/>
          <w:i w:val="0"/>
          <w:iCs w:val="0"/>
          <w:sz w:val="20"/>
          <w:szCs w:val="20"/>
          <w:lang w:val="ro-RO"/>
        </w:rPr>
      </w:pPr>
      <w:r w:rsidRPr="00B01B8E">
        <w:rPr>
          <w:rFonts w:ascii="Calibri" w:hAnsi="Calibri" w:cs="Calibri"/>
          <w:i w:val="0"/>
          <w:iCs w:val="0"/>
          <w:sz w:val="20"/>
          <w:szCs w:val="20"/>
          <w:lang w:val="ro-RO"/>
        </w:rPr>
        <w:t>Articolul 2 Alte obligații specifice ale beneficiarului privind menținerea criteriilor de evaluare tehnică și financiară și eligibilitate pe perioada de implementare a investiției, respectiv pe perioada de durabilitate a investiției.</w:t>
      </w:r>
    </w:p>
    <w:p w14:paraId="1BA89036" w14:textId="77777777" w:rsidR="00B01B8E" w:rsidRPr="00B01B8E" w:rsidRDefault="00B01B8E" w:rsidP="00B01B8E">
      <w:pPr>
        <w:rPr>
          <w:rFonts w:eastAsia="Arial"/>
          <w:lang w:val="ro-RO"/>
        </w:rPr>
      </w:pPr>
    </w:p>
    <w:p w14:paraId="336A70C3"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a)</w:t>
      </w:r>
      <w:r w:rsidRPr="00B01B8E">
        <w:rPr>
          <w:rFonts w:ascii="Calibri" w:eastAsia="Arial" w:hAnsi="Calibri" w:cs="Calibri"/>
          <w:spacing w:val="1"/>
          <w:sz w:val="22"/>
          <w:szCs w:val="24"/>
          <w:lang w:val="ro-RO"/>
        </w:rPr>
        <w:tab/>
        <w:t>Beneficiarul va respecta, până la expirarea perioadei de durabilitate a proiectului așa cum este stabilită la art 2, alin. (5) din Condiții Generale, următoarele condiții de acordare a finanțării, sub sancțiunea rezilierii contractului și a recuperării integrale a finanțării acordate, înclusiv a dobânzilor aferente calculate în condițiile legii aplicabile:</w:t>
      </w:r>
    </w:p>
    <w:p w14:paraId="1574C707" w14:textId="77777777" w:rsidR="00B01B8E" w:rsidRPr="00B01B8E" w:rsidRDefault="00B01B8E" w:rsidP="00795F33">
      <w:pPr>
        <w:tabs>
          <w:tab w:val="left" w:pos="450"/>
        </w:tabs>
        <w:ind w:left="450"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i)</w:t>
      </w:r>
      <w:r w:rsidRPr="00B01B8E">
        <w:rPr>
          <w:rFonts w:ascii="Calibri" w:eastAsia="Arial" w:hAnsi="Calibri" w:cs="Calibri"/>
          <w:spacing w:val="1"/>
          <w:sz w:val="22"/>
          <w:szCs w:val="24"/>
          <w:lang w:val="ro-RO"/>
        </w:rPr>
        <w:tab/>
        <w:t>Menținerea tipului de entitate juridică, respectiv de societate, definită în conformitate cu prevederile Legii nr. 31/1990, cu modificările și completările ulterioare;</w:t>
      </w:r>
    </w:p>
    <w:p w14:paraId="3C041762" w14:textId="77777777" w:rsidR="00B01B8E" w:rsidRPr="00B01B8E" w:rsidRDefault="00B01B8E" w:rsidP="00795F33">
      <w:pPr>
        <w:tabs>
          <w:tab w:val="left" w:pos="450"/>
        </w:tabs>
        <w:ind w:left="450"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ii)</w:t>
      </w:r>
      <w:r w:rsidRPr="00B01B8E">
        <w:rPr>
          <w:rFonts w:ascii="Calibri" w:eastAsia="Arial" w:hAnsi="Calibri" w:cs="Calibri"/>
          <w:spacing w:val="1"/>
          <w:sz w:val="22"/>
          <w:szCs w:val="24"/>
          <w:lang w:val="ro-RO"/>
        </w:rPr>
        <w:tab/>
        <w:t>Menținerea clasei/ claselor CAEN specificată ca atare în cadrul cererii de finanțare pentru care se acordă finanțarea în cadrul prezentului contract;</w:t>
      </w:r>
    </w:p>
    <w:p w14:paraId="0401DB27" w14:textId="77777777" w:rsidR="00B01B8E" w:rsidRPr="00B01B8E" w:rsidRDefault="00B01B8E" w:rsidP="00795F33">
      <w:pPr>
        <w:tabs>
          <w:tab w:val="left" w:pos="450"/>
        </w:tabs>
        <w:ind w:left="450"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iii)</w:t>
      </w:r>
      <w:r w:rsidRPr="00B01B8E">
        <w:rPr>
          <w:rFonts w:ascii="Calibri" w:eastAsia="Arial" w:hAnsi="Calibri" w:cs="Calibri"/>
          <w:spacing w:val="1"/>
          <w:sz w:val="22"/>
          <w:szCs w:val="24"/>
          <w:lang w:val="ro-RO"/>
        </w:rPr>
        <w:tab/>
        <w:t>În niciunul din exercițiile financiare aferente perioadei de realizare a activităților de după semnarea contractului de finanțare si în conformitate cu prevederile perioadei de durabilitate a contractului, beneficiarul nu reduce numărul mediu de salariați sub nivelul înregistrat în exercițiul financiar anterior depunerii cererii de finanțare. Această obligație se menține pentru întreg exercițiul financiar din anul în care se finalizează perioada de durabilitate prevăzută la art. 2, alin. (5) din Condiții Generale.</w:t>
      </w:r>
    </w:p>
    <w:p w14:paraId="564124C2" w14:textId="3AFB1065" w:rsidR="00B01B8E" w:rsidRPr="00B01B8E" w:rsidRDefault="00B01B8E" w:rsidP="009C431C">
      <w:pPr>
        <w:tabs>
          <w:tab w:val="left" w:pos="450"/>
        </w:tabs>
        <w:ind w:left="450"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iv)</w:t>
      </w:r>
      <w:r w:rsidRPr="00B01B8E">
        <w:rPr>
          <w:rFonts w:ascii="Calibri" w:eastAsia="Arial" w:hAnsi="Calibri" w:cs="Calibri"/>
          <w:spacing w:val="1"/>
          <w:sz w:val="22"/>
          <w:szCs w:val="24"/>
          <w:lang w:val="ro-RO"/>
        </w:rPr>
        <w:tab/>
        <w:t>Atingerea nivelului asumat al numărului mediu de salariaţi</w:t>
      </w:r>
      <w:r w:rsidR="009C431C">
        <w:rPr>
          <w:rFonts w:ascii="Calibri" w:eastAsia="Arial" w:hAnsi="Calibri" w:cs="Calibri"/>
          <w:spacing w:val="1"/>
          <w:sz w:val="22"/>
          <w:szCs w:val="24"/>
          <w:lang w:val="ro-RO"/>
        </w:rPr>
        <w:t xml:space="preserve"> la</w:t>
      </w:r>
      <w:r w:rsidRPr="00B01B8E">
        <w:rPr>
          <w:rFonts w:ascii="Calibri" w:eastAsia="Arial" w:hAnsi="Calibri" w:cs="Calibri"/>
          <w:spacing w:val="1"/>
          <w:sz w:val="22"/>
          <w:szCs w:val="24"/>
          <w:lang w:val="ro-RO"/>
        </w:rPr>
        <w:t xml:space="preserve"> </w:t>
      </w:r>
      <w:r w:rsidR="009C431C" w:rsidRPr="009C431C">
        <w:rPr>
          <w:rFonts w:ascii="Calibri" w:eastAsia="Arial" w:hAnsi="Calibri" w:cs="Calibri"/>
          <w:spacing w:val="1"/>
          <w:sz w:val="22"/>
          <w:szCs w:val="24"/>
          <w:lang w:val="ro-RO"/>
        </w:rPr>
        <w:t>sfârșitul anului fiscal ulterior celui în care s-a fina</w:t>
      </w:r>
      <w:r w:rsidR="009C431C">
        <w:rPr>
          <w:rFonts w:ascii="Calibri" w:eastAsia="Arial" w:hAnsi="Calibri" w:cs="Calibri"/>
          <w:spacing w:val="1"/>
          <w:sz w:val="22"/>
          <w:szCs w:val="24"/>
          <w:lang w:val="ro-RO"/>
        </w:rPr>
        <w:t xml:space="preserve">lizat implementarea proiectului </w:t>
      </w:r>
      <w:r w:rsidRPr="00B01B8E">
        <w:rPr>
          <w:rFonts w:ascii="Calibri" w:eastAsia="Arial" w:hAnsi="Calibri" w:cs="Calibri"/>
          <w:spacing w:val="1"/>
          <w:sz w:val="22"/>
          <w:szCs w:val="24"/>
          <w:lang w:val="ro-RO"/>
        </w:rPr>
        <w:t>şi menţinerea a cel puţin acestui nivel în exerciţiile financiare ulterioare din perioara de durabilitate a investiţiei aşa cum este prevăzută la art. 2 alin. 5 din Condiţii Generale, inclusiv în anul în care se finalizează aceasta</w:t>
      </w:r>
      <w:r w:rsidR="009C431C">
        <w:rPr>
          <w:rFonts w:ascii="Calibri" w:eastAsia="Arial" w:hAnsi="Calibri" w:cs="Calibri"/>
          <w:spacing w:val="1"/>
          <w:sz w:val="22"/>
          <w:szCs w:val="24"/>
          <w:lang w:val="ro-RO"/>
        </w:rPr>
        <w:t>.</w:t>
      </w:r>
    </w:p>
    <w:p w14:paraId="1C2C0C28"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b)</w:t>
      </w:r>
      <w:r w:rsidRPr="00B01B8E">
        <w:rPr>
          <w:rFonts w:ascii="Calibri" w:eastAsia="Arial" w:hAnsi="Calibri" w:cs="Calibri"/>
          <w:spacing w:val="1"/>
          <w:sz w:val="22"/>
          <w:szCs w:val="24"/>
          <w:lang w:val="ro-RO"/>
        </w:rPr>
        <w:tab/>
        <w:t>Beneficiarul are obligația să se asigure ca în perioada de implementare, în procesul de recrutare și selecție a noilor salariați, anunțul de angajare să nu conțină referințe, criterii, cerințe care să restricționeze accesul la muncă al persoanelor, în mod egal și nediscriminatoriu, pe considerente de sex, apartenența la minorități, categorii sau medii defavorizate, marginalizate, dizabilități, etc. Anunțurile de angajare vor oferi șanse egale tuturor categoriilor de persoane, inclusiv prin asigurarea accesului la informație.</w:t>
      </w:r>
    </w:p>
    <w:p w14:paraId="60DB20AA" w14:textId="28D68312"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c)</w:t>
      </w:r>
      <w:r w:rsidRPr="00B01B8E">
        <w:rPr>
          <w:rFonts w:ascii="Calibri" w:eastAsia="Arial" w:hAnsi="Calibri" w:cs="Calibri"/>
          <w:spacing w:val="1"/>
          <w:sz w:val="22"/>
          <w:szCs w:val="24"/>
          <w:lang w:val="ro-RO"/>
        </w:rPr>
        <w:tab/>
      </w:r>
      <w:r w:rsidR="00D24ABE" w:rsidRPr="00D24ABE">
        <w:rPr>
          <w:rFonts w:ascii="Calibri" w:eastAsia="Arial" w:hAnsi="Calibri" w:cs="Calibri"/>
          <w:spacing w:val="1"/>
          <w:sz w:val="22"/>
          <w:szCs w:val="24"/>
          <w:lang w:val="ro-RO"/>
        </w:rPr>
        <w:t xml:space="preserve">Modificarea locului de implementare, în perioada </w:t>
      </w:r>
      <w:r w:rsidR="00376FE3">
        <w:rPr>
          <w:rFonts w:ascii="Calibri" w:eastAsia="Arial" w:hAnsi="Calibri" w:cs="Calibri"/>
          <w:spacing w:val="1"/>
          <w:sz w:val="22"/>
          <w:szCs w:val="24"/>
          <w:lang w:val="ro-RO"/>
        </w:rPr>
        <w:t xml:space="preserve">de </w:t>
      </w:r>
      <w:r w:rsidR="00D24ABE" w:rsidRPr="00D24ABE">
        <w:rPr>
          <w:rFonts w:ascii="Calibri" w:eastAsia="Arial" w:hAnsi="Calibri" w:cs="Calibri"/>
          <w:spacing w:val="1"/>
          <w:sz w:val="22"/>
          <w:szCs w:val="24"/>
          <w:lang w:val="ro-RO"/>
        </w:rPr>
        <w:t>implementare prevăzută la art. 2, alin. 2 și în perioada de durabilitate prevăzută la art. 2, alin. 5 din Contractul de finantare, este permisă doar pentru proiectele care nu implică lucrări de construcții (indiferent dacă acestea se supun sau nu autorizării) şi cu respectarea următoarelor condiţii:</w:t>
      </w:r>
      <w:r w:rsidRPr="00B01B8E">
        <w:rPr>
          <w:rFonts w:ascii="Calibri" w:eastAsia="Arial" w:hAnsi="Calibri" w:cs="Calibri"/>
          <w:spacing w:val="1"/>
          <w:sz w:val="22"/>
          <w:szCs w:val="24"/>
          <w:lang w:val="ro-RO"/>
        </w:rPr>
        <w:t xml:space="preserve"> </w:t>
      </w:r>
    </w:p>
    <w:p w14:paraId="5180F432" w14:textId="77777777" w:rsidR="00B01B8E" w:rsidRPr="00B01B8E" w:rsidRDefault="00B01B8E" w:rsidP="00795F33">
      <w:pPr>
        <w:tabs>
          <w:tab w:val="left" w:pos="450"/>
        </w:tabs>
        <w:ind w:left="450"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i)</w:t>
      </w:r>
      <w:r w:rsidRPr="00B01B8E">
        <w:rPr>
          <w:rFonts w:ascii="Calibri" w:eastAsia="Arial" w:hAnsi="Calibri" w:cs="Calibri"/>
          <w:spacing w:val="1"/>
          <w:sz w:val="22"/>
          <w:szCs w:val="24"/>
          <w:lang w:val="ro-RO"/>
        </w:rPr>
        <w:tab/>
        <w:t>schimbarea spaţiului nu este de natură să afecteze îndeplinirea indicatorilor stabiliţi prin cererea de finanţare pentru măsurarea atingerii rezultatelor şi obiectivelor proiectului.</w:t>
      </w:r>
    </w:p>
    <w:p w14:paraId="5B250538" w14:textId="77777777" w:rsidR="00B01B8E" w:rsidRPr="00B01B8E" w:rsidRDefault="00B01B8E" w:rsidP="00795F33">
      <w:pPr>
        <w:tabs>
          <w:tab w:val="left" w:pos="450"/>
        </w:tabs>
        <w:ind w:left="450"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ii)</w:t>
      </w:r>
      <w:r w:rsidRPr="00B01B8E">
        <w:rPr>
          <w:rFonts w:ascii="Calibri" w:eastAsia="Arial" w:hAnsi="Calibri" w:cs="Calibri"/>
          <w:spacing w:val="1"/>
          <w:sz w:val="22"/>
          <w:szCs w:val="24"/>
          <w:lang w:val="ro-RO"/>
        </w:rPr>
        <w:tab/>
        <w:t xml:space="preserve">noul spaţiu se află în mediul urban, în regiunea de dezvoltare Nord-Est. </w:t>
      </w:r>
    </w:p>
    <w:p w14:paraId="36461421" w14:textId="77777777" w:rsidR="00B01B8E" w:rsidRPr="00B01B8E" w:rsidRDefault="00B01B8E" w:rsidP="00795F33">
      <w:pPr>
        <w:tabs>
          <w:tab w:val="left" w:pos="450"/>
        </w:tabs>
        <w:ind w:left="450"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iii)</w:t>
      </w:r>
      <w:r w:rsidRPr="00B01B8E">
        <w:rPr>
          <w:rFonts w:ascii="Calibri" w:eastAsia="Arial" w:hAnsi="Calibri" w:cs="Calibri"/>
          <w:spacing w:val="1"/>
          <w:sz w:val="22"/>
          <w:szCs w:val="24"/>
          <w:lang w:val="ro-RO"/>
        </w:rPr>
        <w:tab/>
        <w:t>Actul prin care se dovedeşte dreptul de folosinţă asupra noului spațiu destinat implementării este valabil pe o perioada de minimum 3 ani de la data estimată pentru efectuarea plății finale în cadrul proiectului, sau fracţiunea rămasă din această perioadă, în funcţie de momentul la care intervine schimbarea locului de implementare.</w:t>
      </w:r>
    </w:p>
    <w:p w14:paraId="397F0736" w14:textId="43DB89B9"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d)</w:t>
      </w:r>
      <w:r w:rsidRPr="00B01B8E">
        <w:rPr>
          <w:rFonts w:ascii="Calibri" w:eastAsia="Arial" w:hAnsi="Calibri" w:cs="Calibri"/>
          <w:spacing w:val="1"/>
          <w:sz w:val="22"/>
          <w:szCs w:val="24"/>
          <w:lang w:val="ro-RO"/>
        </w:rPr>
        <w:tab/>
      </w:r>
      <w:bookmarkStart w:id="7" w:name="_Hlk153201528"/>
      <w:r w:rsidRPr="00B01B8E">
        <w:rPr>
          <w:rFonts w:ascii="Calibri" w:eastAsia="Arial" w:hAnsi="Calibri" w:cs="Calibri"/>
          <w:spacing w:val="1"/>
          <w:sz w:val="22"/>
          <w:szCs w:val="24"/>
          <w:lang w:val="ro-RO"/>
        </w:rPr>
        <w:t>În termen de maximum 10 zile lucrătoare de la depunerea situațiilor financiare</w:t>
      </w:r>
      <w:bookmarkEnd w:id="7"/>
      <w:r w:rsidRPr="00B01B8E">
        <w:rPr>
          <w:rFonts w:ascii="Calibri" w:eastAsia="Arial" w:hAnsi="Calibri" w:cs="Calibri"/>
          <w:spacing w:val="1"/>
          <w:sz w:val="22"/>
          <w:szCs w:val="24"/>
          <w:lang w:val="ro-RO"/>
        </w:rPr>
        <w:t xml:space="preserve">, Beneficiarul are obligația de a le transmite anual la AM în vederea verificării îndeplinirii obligațiilor prevăzute la art </w:t>
      </w:r>
      <w:r w:rsidR="00795F33">
        <w:rPr>
          <w:rFonts w:ascii="Calibri" w:eastAsia="Arial" w:hAnsi="Calibri" w:cs="Calibri"/>
          <w:spacing w:val="1"/>
          <w:sz w:val="22"/>
          <w:szCs w:val="24"/>
          <w:lang w:val="ro-RO"/>
        </w:rPr>
        <w:t>2</w:t>
      </w:r>
      <w:r w:rsidRPr="00B01B8E">
        <w:rPr>
          <w:rFonts w:ascii="Calibri" w:eastAsia="Arial" w:hAnsi="Calibri" w:cs="Calibri"/>
          <w:spacing w:val="1"/>
          <w:sz w:val="22"/>
          <w:szCs w:val="24"/>
          <w:lang w:val="ro-RO"/>
        </w:rPr>
        <w:t xml:space="preserve">, lit. </w:t>
      </w:r>
      <w:r w:rsidR="00795F33">
        <w:rPr>
          <w:rFonts w:ascii="Calibri" w:eastAsia="Arial" w:hAnsi="Calibri" w:cs="Calibri"/>
          <w:spacing w:val="1"/>
          <w:sz w:val="22"/>
          <w:szCs w:val="24"/>
          <w:lang w:val="ro-RO"/>
        </w:rPr>
        <w:t>a</w:t>
      </w:r>
      <w:r w:rsidRPr="00B01B8E">
        <w:rPr>
          <w:rFonts w:ascii="Calibri" w:eastAsia="Arial" w:hAnsi="Calibri" w:cs="Calibri"/>
          <w:spacing w:val="1"/>
          <w:sz w:val="22"/>
          <w:szCs w:val="24"/>
          <w:lang w:val="ro-RO"/>
        </w:rPr>
        <w:t xml:space="preserve">) </w:t>
      </w:r>
      <w:r w:rsidR="00795F33">
        <w:rPr>
          <w:rFonts w:ascii="Calibri" w:eastAsia="Arial" w:hAnsi="Calibri" w:cs="Calibri"/>
          <w:spacing w:val="1"/>
          <w:sz w:val="22"/>
          <w:szCs w:val="24"/>
          <w:lang w:val="ro-RO"/>
        </w:rPr>
        <w:t>indice iii), iv)</w:t>
      </w:r>
      <w:r w:rsidRPr="00B01B8E">
        <w:rPr>
          <w:rFonts w:ascii="Calibri" w:eastAsia="Arial" w:hAnsi="Calibri" w:cs="Calibri"/>
          <w:spacing w:val="1"/>
          <w:sz w:val="22"/>
          <w:szCs w:val="24"/>
          <w:lang w:val="ro-RO"/>
        </w:rPr>
        <w:t xml:space="preserve"> din prezenta secțiune.</w:t>
      </w:r>
    </w:p>
    <w:p w14:paraId="5944788F" w14:textId="77777777" w:rsidR="00B01B8E" w:rsidRPr="00B01B8E" w:rsidRDefault="00B01B8E" w:rsidP="00B01B8E">
      <w:pPr>
        <w:tabs>
          <w:tab w:val="left" w:pos="450"/>
        </w:tabs>
        <w:ind w:right="75"/>
        <w:jc w:val="both"/>
        <w:rPr>
          <w:rFonts w:ascii="Calibri" w:eastAsia="Arial" w:hAnsi="Calibri" w:cs="Calibri"/>
          <w:spacing w:val="1"/>
          <w:sz w:val="22"/>
          <w:szCs w:val="24"/>
          <w:lang w:val="ro-RO"/>
        </w:rPr>
      </w:pPr>
      <w:r w:rsidRPr="00B01B8E">
        <w:rPr>
          <w:rFonts w:ascii="Calibri" w:eastAsia="Arial" w:hAnsi="Calibri" w:cs="Calibri"/>
          <w:spacing w:val="1"/>
          <w:sz w:val="22"/>
          <w:szCs w:val="24"/>
          <w:lang w:val="ro-RO"/>
        </w:rPr>
        <w:t>e)</w:t>
      </w:r>
      <w:r w:rsidRPr="00B01B8E">
        <w:rPr>
          <w:rFonts w:ascii="Calibri" w:eastAsia="Arial" w:hAnsi="Calibri" w:cs="Calibri"/>
          <w:spacing w:val="1"/>
          <w:sz w:val="22"/>
          <w:szCs w:val="24"/>
          <w:lang w:val="ro-RO"/>
        </w:rPr>
        <w:tab/>
        <w:t>Prin exceptie de la prevederile art. 7, alin. (29) din Contractul de finantare, este permisa inchirierea obiectelor / bunurilor, fie ele mobile sau imobile, finanţate în cadrul prezentului Contract, in cazul in care domeniu de activitate (clasa CAEN) vizat de investitie constă în închirierea de obiecte/bunuri.</w:t>
      </w:r>
    </w:p>
    <w:p w14:paraId="21A6FD35" w14:textId="77777777" w:rsidR="00600555" w:rsidRPr="005C1CFC" w:rsidRDefault="00600555" w:rsidP="00795F33">
      <w:pPr>
        <w:tabs>
          <w:tab w:val="left" w:pos="450"/>
        </w:tabs>
        <w:ind w:right="75"/>
        <w:jc w:val="both"/>
        <w:rPr>
          <w:rFonts w:ascii="Calibri" w:eastAsia="Arial" w:hAnsi="Calibri" w:cs="Calibri"/>
          <w:spacing w:val="1"/>
          <w:sz w:val="22"/>
          <w:szCs w:val="24"/>
          <w:lang w:val="ro-RO"/>
        </w:rPr>
      </w:pPr>
    </w:p>
    <w:sectPr w:rsidR="00600555" w:rsidRPr="005C1CFC" w:rsidSect="00D734C7">
      <w:pgSz w:w="11920" w:h="16840"/>
      <w:pgMar w:top="1077" w:right="1298" w:bottom="851" w:left="1531" w:header="0" w:footer="102"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B2026A" w14:textId="77777777" w:rsidR="00D734C7" w:rsidRDefault="00D734C7">
      <w:r>
        <w:separator/>
      </w:r>
    </w:p>
  </w:endnote>
  <w:endnote w:type="continuationSeparator" w:id="0">
    <w:p w14:paraId="7CE13AD2" w14:textId="77777777" w:rsidR="00D734C7" w:rsidRDefault="00D734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HGSoeiKakugothicUB">
    <w:charset w:val="80"/>
    <w:family w:val="modern"/>
    <w:pitch w:val="fixed"/>
    <w:sig w:usb0="E00002FF" w:usb1="2AC7EDFE" w:usb2="00000012" w:usb3="00000000" w:csb0="00020001" w:csb1="00000000"/>
  </w:font>
  <w:font w:name="Aharoni">
    <w:charset w:val="B1"/>
    <w:family w:val="auto"/>
    <w:pitch w:val="variable"/>
    <w:sig w:usb0="00000803" w:usb1="00000000" w:usb2="00000000" w:usb3="00000000" w:csb0="00000021" w:csb1="00000000"/>
  </w:font>
  <w:font w:name="Franklin Gothic Book">
    <w:panose1 w:val="020B0503020102020204"/>
    <w:charset w:val="00"/>
    <w:family w:val="swiss"/>
    <w:pitch w:val="variable"/>
    <w:sig w:usb0="00000287" w:usb1="00000000" w:usb2="00000000" w:usb3="00000000" w:csb0="0000009F" w:csb1="00000000"/>
  </w:font>
  <w:font w:name="HGGothicE">
    <w:charset w:val="80"/>
    <w:family w:val="modern"/>
    <w:pitch w:val="fixed"/>
    <w:sig w:usb0="E00002FF" w:usb1="2AC7EDFE" w:usb2="00000012" w:usb3="00000000" w:csb0="00020001" w:csb1="00000000"/>
  </w:font>
  <w:font w:name="EUAlbertina">
    <w:altName w:val="Times New Roman"/>
    <w:panose1 w:val="00000000000000000000"/>
    <w:charset w:val="00"/>
    <w:family w:val="swiss"/>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20982822"/>
      <w:docPartObj>
        <w:docPartGallery w:val="Page Numbers (Bottom of Page)"/>
        <w:docPartUnique/>
      </w:docPartObj>
    </w:sdtPr>
    <w:sdtEndPr/>
    <w:sdtContent>
      <w:p w14:paraId="09CF5A13" w14:textId="2E2D00DD" w:rsidR="00E502B5" w:rsidRDefault="00E502B5">
        <w:pPr>
          <w:pStyle w:val="Footer"/>
          <w:jc w:val="center"/>
        </w:pPr>
        <w:r>
          <w:fldChar w:fldCharType="begin"/>
        </w:r>
        <w:r>
          <w:instrText>PAGE   \* MERGEFORMAT</w:instrText>
        </w:r>
        <w:r>
          <w:fldChar w:fldCharType="separate"/>
        </w:r>
        <w:r w:rsidR="00A82AF6" w:rsidRPr="00A82AF6">
          <w:rPr>
            <w:noProof/>
            <w:lang w:val="ro-RO"/>
          </w:rPr>
          <w:t>33</w:t>
        </w:r>
        <w:r>
          <w:fldChar w:fldCharType="end"/>
        </w:r>
      </w:p>
    </w:sdtContent>
  </w:sdt>
  <w:p w14:paraId="1BC264A8" w14:textId="5617658C" w:rsidR="008F4514" w:rsidRPr="00C832A7" w:rsidRDefault="00E502B5" w:rsidP="00C832A7">
    <w:pPr>
      <w:pStyle w:val="Footer"/>
      <w:jc w:val="center"/>
      <w:rPr>
        <w:rFonts w:ascii="Calibri" w:hAnsi="Calibri" w:cs="Calibri"/>
      </w:rPr>
    </w:pPr>
    <w:r>
      <w:rPr>
        <w:noProof/>
      </w:rPr>
      <w:drawing>
        <wp:inline distT="0" distB="0" distL="0" distR="0" wp14:anchorId="5A9F9030" wp14:editId="6C46D536">
          <wp:extent cx="6120765" cy="260240"/>
          <wp:effectExtent l="0" t="0" r="0" b="6985"/>
          <wp:docPr id="224390542" name="Picture 2243905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6120765" cy="26024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69143907"/>
      <w:docPartObj>
        <w:docPartGallery w:val="Page Numbers (Bottom of Page)"/>
        <w:docPartUnique/>
      </w:docPartObj>
    </w:sdtPr>
    <w:sdtEndPr>
      <w:rPr>
        <w:noProof/>
      </w:rPr>
    </w:sdtEndPr>
    <w:sdtContent>
      <w:p w14:paraId="25F5126C" w14:textId="1542B3AA" w:rsidR="00C832A7" w:rsidRDefault="00C832A7" w:rsidP="00E502B5">
        <w:pPr>
          <w:pStyle w:val="Footer"/>
          <w:jc w:val="center"/>
        </w:pPr>
        <w:r>
          <w:fldChar w:fldCharType="begin"/>
        </w:r>
        <w:r>
          <w:instrText xml:space="preserve"> PAGE   \* MERGEFORMAT </w:instrText>
        </w:r>
        <w:r>
          <w:fldChar w:fldCharType="separate"/>
        </w:r>
        <w:r w:rsidR="00376FE3">
          <w:rPr>
            <w:noProof/>
          </w:rPr>
          <w:t>1</w:t>
        </w:r>
        <w:r>
          <w:rPr>
            <w:noProof/>
          </w:rPr>
          <w:fldChar w:fldCharType="end"/>
        </w:r>
      </w:p>
    </w:sdtContent>
  </w:sdt>
  <w:p w14:paraId="4BDE6C56" w14:textId="2BC11721" w:rsidR="00FB1A85" w:rsidRPr="00C832A7" w:rsidRDefault="00754EE0" w:rsidP="00C832A7">
    <w:pPr>
      <w:pStyle w:val="Footer"/>
      <w:jc w:val="center"/>
      <w:rPr>
        <w:rFonts w:ascii="Calibri" w:hAnsi="Calibri" w:cs="Calibri"/>
      </w:rPr>
    </w:pPr>
    <w:r>
      <w:rPr>
        <w:noProof/>
      </w:rPr>
      <w:drawing>
        <wp:inline distT="0" distB="0" distL="0" distR="0" wp14:anchorId="29A12029" wp14:editId="181F018F">
          <wp:extent cx="6120765" cy="259715"/>
          <wp:effectExtent l="0" t="0" r="0" b="6985"/>
          <wp:docPr id="982165314" name="Picture 982165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6120765" cy="25971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ABC67C" w14:textId="77777777" w:rsidR="00D734C7" w:rsidRDefault="00D734C7">
      <w:r>
        <w:separator/>
      </w:r>
    </w:p>
  </w:footnote>
  <w:footnote w:type="continuationSeparator" w:id="0">
    <w:p w14:paraId="6C8C8485" w14:textId="77777777" w:rsidR="00D734C7" w:rsidRDefault="00D734C7">
      <w:r>
        <w:continuationSeparator/>
      </w:r>
    </w:p>
  </w:footnote>
  <w:footnote w:id="1">
    <w:p w14:paraId="7DA469AD" w14:textId="77777777" w:rsidR="002B3F99" w:rsidRPr="008B39E8" w:rsidRDefault="002B3F99" w:rsidP="002B3F99">
      <w:pPr>
        <w:pStyle w:val="FootnoteText"/>
        <w:jc w:val="both"/>
        <w:rPr>
          <w:sz w:val="18"/>
          <w:szCs w:val="18"/>
          <w:lang w:val="ro-RO"/>
        </w:rPr>
      </w:pPr>
      <w:r w:rsidRPr="00D30B31">
        <w:rPr>
          <w:rStyle w:val="FootnoteReference"/>
          <w:rFonts w:ascii="Trebuchet MS" w:eastAsiaTheme="majorEastAsia" w:hAnsi="Trebuchet MS"/>
          <w:sz w:val="18"/>
          <w:szCs w:val="18"/>
        </w:rPr>
        <w:footnoteRef/>
      </w:r>
      <w:r w:rsidRPr="00301E5B">
        <w:rPr>
          <w:rFonts w:ascii="Trebuchet MS" w:hAnsi="Trebuchet MS"/>
          <w:sz w:val="18"/>
          <w:szCs w:val="18"/>
        </w:rPr>
        <w:t xml:space="preserve"> </w:t>
      </w:r>
      <w:r w:rsidRPr="00191BA4">
        <w:rPr>
          <w:sz w:val="18"/>
          <w:szCs w:val="18"/>
          <w:lang w:val="ro-RO"/>
        </w:rPr>
        <w:t xml:space="preserve">TVA care nu se încadrează în prev. Art. 9, alin. (1) sau (2) din HG 873/2022 </w:t>
      </w:r>
      <w:r w:rsidRPr="008B39E8">
        <w:rPr>
          <w:sz w:val="18"/>
          <w:szCs w:val="18"/>
          <w:lang w:val="ro-RO"/>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footnote>
  <w:footnote w:id="2">
    <w:p w14:paraId="277707DD" w14:textId="77777777" w:rsidR="002B3F99" w:rsidRPr="00AC732D" w:rsidRDefault="002B3F99" w:rsidP="002B3F99">
      <w:pPr>
        <w:pStyle w:val="FootnoteText"/>
        <w:tabs>
          <w:tab w:val="left" w:pos="9050"/>
        </w:tabs>
        <w:jc w:val="both"/>
        <w:rPr>
          <w:lang w:val="ro-RO"/>
        </w:rPr>
      </w:pPr>
      <w:r w:rsidRPr="003C2075">
        <w:rPr>
          <w:rStyle w:val="FootnoteReference"/>
          <w:rFonts w:eastAsiaTheme="majorEastAsia"/>
        </w:rPr>
        <w:footnoteRef/>
      </w:r>
      <w:r w:rsidRPr="00AC732D">
        <w:rPr>
          <w:lang w:val="ro-RO"/>
        </w:rPr>
        <w:t xml:space="preserve"> </w:t>
      </w:r>
      <w:r w:rsidRPr="003C2075">
        <w:rPr>
          <w:lang w:val="ro-RO"/>
        </w:rPr>
        <w:t xml:space="preserve">Informațiile </w:t>
      </w:r>
      <w:r w:rsidRPr="003C2075">
        <w:rPr>
          <w:lang w:val="ro-RO"/>
        </w:rPr>
        <w:t>transmise de beneficiarii reali sunt necesare numai în cazul procedurilor de achiziții publice care depășesc pragurile de la nivelul Uniunii, conform Anexei XVII din Regulamentul (UE) 2021/1.060</w:t>
      </w:r>
    </w:p>
  </w:footnote>
  <w:footnote w:id="3">
    <w:p w14:paraId="1C75600F" w14:textId="77777777" w:rsidR="002B3F99" w:rsidRPr="00B962B9" w:rsidRDefault="002B3F99" w:rsidP="002B3F99">
      <w:pPr>
        <w:pStyle w:val="FootnoteText"/>
        <w:rPr>
          <w:lang w:val="ro-RO"/>
        </w:rPr>
      </w:pPr>
      <w:r w:rsidRPr="00E6121B">
        <w:rPr>
          <w:rStyle w:val="FootnoteReference"/>
          <w:rFonts w:eastAsiaTheme="majorEastAsia"/>
        </w:rPr>
        <w:footnoteRef/>
      </w:r>
      <w:r w:rsidRPr="00E6121B">
        <w:rPr>
          <w:lang w:val="it-IT"/>
        </w:rPr>
        <w:t xml:space="preserve"> </w:t>
      </w:r>
      <w:r w:rsidRPr="00E6121B">
        <w:rPr>
          <w:lang w:val="ro-RO"/>
        </w:rPr>
        <w:t xml:space="preserve">Aceste </w:t>
      </w:r>
      <w:r w:rsidRPr="00E6121B">
        <w:rPr>
          <w:lang w:val="ro-RO"/>
        </w:rPr>
        <w:t>prevederi sunt detaliate în Condiții specifice.</w:t>
      </w:r>
      <w:r>
        <w:rPr>
          <w:lang w:val="ro-RO"/>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14183B" w14:textId="19E8E763" w:rsidR="00FB1A85" w:rsidRPr="00EA34CE" w:rsidRDefault="00FB1A85" w:rsidP="00EA34CE">
    <w:pPr>
      <w:pStyle w:val="Header"/>
    </w:pPr>
    <w:r w:rsidRPr="00EA34CE">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C7EAD2" w14:textId="177ED9A4" w:rsidR="00EA34CE" w:rsidRDefault="00EA34CE" w:rsidP="00EA34CE">
    <w:pPr>
      <w:pStyle w:val="Header"/>
    </w:pPr>
  </w:p>
  <w:p w14:paraId="0423E78E" w14:textId="78702604" w:rsidR="00FB1A85" w:rsidRPr="00EA34CE" w:rsidRDefault="00C832A7" w:rsidP="00EA34CE">
    <w:pPr>
      <w:pStyle w:val="Header"/>
    </w:pPr>
    <w:r>
      <w:rPr>
        <w:noProof/>
      </w:rPr>
      <w:drawing>
        <wp:anchor distT="0" distB="0" distL="114300" distR="114300" simplePos="0" relativeHeight="251673600" behindDoc="0" locked="0" layoutInCell="1" allowOverlap="1" wp14:anchorId="1DA41D3F" wp14:editId="66D02C59">
          <wp:simplePos x="0" y="0"/>
          <wp:positionH relativeFrom="column">
            <wp:posOffset>4872990</wp:posOffset>
          </wp:positionH>
          <wp:positionV relativeFrom="paragraph">
            <wp:posOffset>417000</wp:posOffset>
          </wp:positionV>
          <wp:extent cx="1092200" cy="466725"/>
          <wp:effectExtent l="0" t="0" r="0" b="9525"/>
          <wp:wrapSquare wrapText="bothSides"/>
          <wp:docPr id="995423004" name="Picture 995423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2576" behindDoc="0" locked="0" layoutInCell="1" allowOverlap="1" wp14:anchorId="4EFDCC3B" wp14:editId="3DC7A59E">
          <wp:simplePos x="0" y="0"/>
          <wp:positionH relativeFrom="column">
            <wp:posOffset>2888000</wp:posOffset>
          </wp:positionH>
          <wp:positionV relativeFrom="paragraph">
            <wp:posOffset>230050</wp:posOffset>
          </wp:positionV>
          <wp:extent cx="1535430" cy="713740"/>
          <wp:effectExtent l="0" t="0" r="7620" b="0"/>
          <wp:wrapSquare wrapText="bothSides"/>
          <wp:docPr id="50784708" name="Picture 50784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1552" behindDoc="0" locked="0" layoutInCell="1" allowOverlap="1" wp14:anchorId="0084AD3D" wp14:editId="4DD202D6">
          <wp:simplePos x="0" y="0"/>
          <wp:positionH relativeFrom="column">
            <wp:posOffset>1778450</wp:posOffset>
          </wp:positionH>
          <wp:positionV relativeFrom="paragraph">
            <wp:posOffset>263675</wp:posOffset>
          </wp:positionV>
          <wp:extent cx="617855" cy="617855"/>
          <wp:effectExtent l="0" t="0" r="0" b="0"/>
          <wp:wrapSquare wrapText="bothSides"/>
          <wp:docPr id="2068169593" name="Picture 20681695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5648" behindDoc="0" locked="0" layoutInCell="1" allowOverlap="1" wp14:anchorId="09886BCF" wp14:editId="0487FD75">
          <wp:simplePos x="0" y="0"/>
          <wp:positionH relativeFrom="column">
            <wp:posOffset>-13500</wp:posOffset>
          </wp:positionH>
          <wp:positionV relativeFrom="paragraph">
            <wp:posOffset>149150</wp:posOffset>
          </wp:positionV>
          <wp:extent cx="1076325" cy="1090930"/>
          <wp:effectExtent l="0" t="0" r="9525" b="0"/>
          <wp:wrapSquare wrapText="bothSides"/>
          <wp:docPr id="1940512484" name="Picture 19405124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43444A0"/>
    <w:multiLevelType w:val="hybridMultilevel"/>
    <w:tmpl w:val="D472CA68"/>
    <w:lvl w:ilvl="0" w:tplc="80F0078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4"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CB15F71"/>
    <w:multiLevelType w:val="hybridMultilevel"/>
    <w:tmpl w:val="0FD821E0"/>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9"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97F1A9D"/>
    <w:multiLevelType w:val="hybridMultilevel"/>
    <w:tmpl w:val="49E42F88"/>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2"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5"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7"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18"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20"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1"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2"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4"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31"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2"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5"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9" w15:restartNumberingAfterBreak="0">
    <w:nsid w:val="6E51563D"/>
    <w:multiLevelType w:val="hybridMultilevel"/>
    <w:tmpl w:val="B21C7EEC"/>
    <w:lvl w:ilvl="0" w:tplc="EBC22350">
      <w:start w:val="1"/>
      <w:numFmt w:val="lowerLetter"/>
      <w:lvlText w:val="%1)"/>
      <w:lvlJc w:val="left"/>
      <w:pPr>
        <w:ind w:left="783" w:hanging="360"/>
      </w:pPr>
      <w:rPr>
        <w:rFonts w:hint="default"/>
      </w:rPr>
    </w:lvl>
    <w:lvl w:ilvl="1" w:tplc="04180019" w:tentative="1">
      <w:start w:val="1"/>
      <w:numFmt w:val="lowerLetter"/>
      <w:lvlText w:val="%2."/>
      <w:lvlJc w:val="left"/>
      <w:pPr>
        <w:ind w:left="1503" w:hanging="360"/>
      </w:pPr>
    </w:lvl>
    <w:lvl w:ilvl="2" w:tplc="0418001B" w:tentative="1">
      <w:start w:val="1"/>
      <w:numFmt w:val="lowerRoman"/>
      <w:lvlText w:val="%3."/>
      <w:lvlJc w:val="right"/>
      <w:pPr>
        <w:ind w:left="2223" w:hanging="180"/>
      </w:pPr>
    </w:lvl>
    <w:lvl w:ilvl="3" w:tplc="0418000F" w:tentative="1">
      <w:start w:val="1"/>
      <w:numFmt w:val="decimal"/>
      <w:lvlText w:val="%4."/>
      <w:lvlJc w:val="left"/>
      <w:pPr>
        <w:ind w:left="2943" w:hanging="360"/>
      </w:pPr>
    </w:lvl>
    <w:lvl w:ilvl="4" w:tplc="04180019" w:tentative="1">
      <w:start w:val="1"/>
      <w:numFmt w:val="lowerLetter"/>
      <w:lvlText w:val="%5."/>
      <w:lvlJc w:val="left"/>
      <w:pPr>
        <w:ind w:left="3663" w:hanging="360"/>
      </w:pPr>
    </w:lvl>
    <w:lvl w:ilvl="5" w:tplc="0418001B" w:tentative="1">
      <w:start w:val="1"/>
      <w:numFmt w:val="lowerRoman"/>
      <w:lvlText w:val="%6."/>
      <w:lvlJc w:val="right"/>
      <w:pPr>
        <w:ind w:left="4383" w:hanging="180"/>
      </w:pPr>
    </w:lvl>
    <w:lvl w:ilvl="6" w:tplc="0418000F" w:tentative="1">
      <w:start w:val="1"/>
      <w:numFmt w:val="decimal"/>
      <w:lvlText w:val="%7."/>
      <w:lvlJc w:val="left"/>
      <w:pPr>
        <w:ind w:left="5103" w:hanging="360"/>
      </w:pPr>
    </w:lvl>
    <w:lvl w:ilvl="7" w:tplc="04180019" w:tentative="1">
      <w:start w:val="1"/>
      <w:numFmt w:val="lowerLetter"/>
      <w:lvlText w:val="%8."/>
      <w:lvlJc w:val="left"/>
      <w:pPr>
        <w:ind w:left="5823" w:hanging="360"/>
      </w:pPr>
    </w:lvl>
    <w:lvl w:ilvl="8" w:tplc="0418001B" w:tentative="1">
      <w:start w:val="1"/>
      <w:numFmt w:val="lowerRoman"/>
      <w:lvlText w:val="%9."/>
      <w:lvlJc w:val="right"/>
      <w:pPr>
        <w:ind w:left="6543" w:hanging="180"/>
      </w:pPr>
    </w:lvl>
  </w:abstractNum>
  <w:abstractNum w:abstractNumId="40"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num w:numId="1" w16cid:durableId="1619608614">
    <w:abstractNumId w:val="20"/>
  </w:num>
  <w:num w:numId="2" w16cid:durableId="1812289186">
    <w:abstractNumId w:val="38"/>
  </w:num>
  <w:num w:numId="3" w16cid:durableId="1384593848">
    <w:abstractNumId w:val="22"/>
  </w:num>
  <w:num w:numId="4" w16cid:durableId="1056658576">
    <w:abstractNumId w:val="28"/>
  </w:num>
  <w:num w:numId="5" w16cid:durableId="1598754244">
    <w:abstractNumId w:val="31"/>
  </w:num>
  <w:num w:numId="6" w16cid:durableId="1600092825">
    <w:abstractNumId w:val="27"/>
  </w:num>
  <w:num w:numId="7" w16cid:durableId="952712681">
    <w:abstractNumId w:val="6"/>
  </w:num>
  <w:num w:numId="8" w16cid:durableId="667052523">
    <w:abstractNumId w:val="12"/>
  </w:num>
  <w:num w:numId="9" w16cid:durableId="1514875583">
    <w:abstractNumId w:val="0"/>
  </w:num>
  <w:num w:numId="10" w16cid:durableId="270206439">
    <w:abstractNumId w:val="37"/>
  </w:num>
  <w:num w:numId="11" w16cid:durableId="1514298721">
    <w:abstractNumId w:val="40"/>
  </w:num>
  <w:num w:numId="12" w16cid:durableId="1435319854">
    <w:abstractNumId w:val="33"/>
  </w:num>
  <w:num w:numId="13" w16cid:durableId="1219852647">
    <w:abstractNumId w:val="7"/>
  </w:num>
  <w:num w:numId="14" w16cid:durableId="1013458542">
    <w:abstractNumId w:val="25"/>
  </w:num>
  <w:num w:numId="15" w16cid:durableId="538009446">
    <w:abstractNumId w:val="41"/>
  </w:num>
  <w:num w:numId="16" w16cid:durableId="1377657096">
    <w:abstractNumId w:val="8"/>
  </w:num>
  <w:num w:numId="17" w16cid:durableId="1993681814">
    <w:abstractNumId w:val="19"/>
  </w:num>
  <w:num w:numId="18" w16cid:durableId="748966022">
    <w:abstractNumId w:val="15"/>
  </w:num>
  <w:num w:numId="19" w16cid:durableId="601256067">
    <w:abstractNumId w:val="17"/>
  </w:num>
  <w:num w:numId="20" w16cid:durableId="730731367">
    <w:abstractNumId w:val="2"/>
  </w:num>
  <w:num w:numId="21" w16cid:durableId="1173488986">
    <w:abstractNumId w:val="16"/>
  </w:num>
  <w:num w:numId="22" w16cid:durableId="1312321503">
    <w:abstractNumId w:val="13"/>
  </w:num>
  <w:num w:numId="23" w16cid:durableId="1476753030">
    <w:abstractNumId w:val="29"/>
  </w:num>
  <w:num w:numId="24" w16cid:durableId="1380277577">
    <w:abstractNumId w:val="21"/>
  </w:num>
  <w:num w:numId="25" w16cid:durableId="190725421">
    <w:abstractNumId w:val="34"/>
  </w:num>
  <w:num w:numId="26" w16cid:durableId="957948576">
    <w:abstractNumId w:val="11"/>
  </w:num>
  <w:num w:numId="27" w16cid:durableId="151069710">
    <w:abstractNumId w:val="14"/>
  </w:num>
  <w:num w:numId="28" w16cid:durableId="1230922975">
    <w:abstractNumId w:val="35"/>
  </w:num>
  <w:num w:numId="29" w16cid:durableId="530607149">
    <w:abstractNumId w:val="30"/>
  </w:num>
  <w:num w:numId="30" w16cid:durableId="1093284464">
    <w:abstractNumId w:val="24"/>
  </w:num>
  <w:num w:numId="31" w16cid:durableId="1111391008">
    <w:abstractNumId w:val="4"/>
  </w:num>
  <w:num w:numId="32" w16cid:durableId="1788043245">
    <w:abstractNumId w:val="1"/>
  </w:num>
  <w:num w:numId="33" w16cid:durableId="826440038">
    <w:abstractNumId w:val="26"/>
  </w:num>
  <w:num w:numId="34" w16cid:durableId="1371953823">
    <w:abstractNumId w:val="23"/>
  </w:num>
  <w:num w:numId="35" w16cid:durableId="1558081429">
    <w:abstractNumId w:val="9"/>
  </w:num>
  <w:num w:numId="36" w16cid:durableId="1252934875">
    <w:abstractNumId w:val="3"/>
  </w:num>
  <w:num w:numId="37" w16cid:durableId="1268001421">
    <w:abstractNumId w:val="32"/>
  </w:num>
  <w:num w:numId="38" w16cid:durableId="1651057323">
    <w:abstractNumId w:val="36"/>
  </w:num>
  <w:num w:numId="39" w16cid:durableId="812064800">
    <w:abstractNumId w:val="18"/>
  </w:num>
  <w:num w:numId="40" w16cid:durableId="936985657">
    <w:abstractNumId w:val="20"/>
  </w:num>
  <w:num w:numId="41" w16cid:durableId="1898660180">
    <w:abstractNumId w:val="39"/>
  </w:num>
  <w:num w:numId="42" w16cid:durableId="2087148667">
    <w:abstractNumId w:val="5"/>
  </w:num>
  <w:num w:numId="43" w16cid:durableId="202134994">
    <w:abstractNumId w:val="1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hideSpellingErrors/>
  <w:hideGrammaticalErrors/>
  <w:proofState w:spelling="clean" w:grammar="clean"/>
  <w:documentProtection w:edit="readOnly" w:formatting="1" w:enforcement="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31F"/>
    <w:rsid w:val="00001D36"/>
    <w:rsid w:val="00001F7D"/>
    <w:rsid w:val="00004716"/>
    <w:rsid w:val="00005BD3"/>
    <w:rsid w:val="00005D76"/>
    <w:rsid w:val="00007AD3"/>
    <w:rsid w:val="0001052D"/>
    <w:rsid w:val="00010DE5"/>
    <w:rsid w:val="0001171F"/>
    <w:rsid w:val="00011D19"/>
    <w:rsid w:val="00015083"/>
    <w:rsid w:val="00016962"/>
    <w:rsid w:val="00017528"/>
    <w:rsid w:val="00017C61"/>
    <w:rsid w:val="00017E92"/>
    <w:rsid w:val="000211FB"/>
    <w:rsid w:val="00022913"/>
    <w:rsid w:val="0002388E"/>
    <w:rsid w:val="00023C68"/>
    <w:rsid w:val="00024335"/>
    <w:rsid w:val="00024979"/>
    <w:rsid w:val="00024FF5"/>
    <w:rsid w:val="00026D5D"/>
    <w:rsid w:val="000270EB"/>
    <w:rsid w:val="000303C9"/>
    <w:rsid w:val="00031A4A"/>
    <w:rsid w:val="000407A6"/>
    <w:rsid w:val="00040C47"/>
    <w:rsid w:val="00043DF5"/>
    <w:rsid w:val="00044857"/>
    <w:rsid w:val="00044C4B"/>
    <w:rsid w:val="00044DC3"/>
    <w:rsid w:val="000456A0"/>
    <w:rsid w:val="000461D6"/>
    <w:rsid w:val="000505BD"/>
    <w:rsid w:val="000508A8"/>
    <w:rsid w:val="00051CF8"/>
    <w:rsid w:val="00052EEB"/>
    <w:rsid w:val="000540DC"/>
    <w:rsid w:val="00054A17"/>
    <w:rsid w:val="00055CDC"/>
    <w:rsid w:val="00055F82"/>
    <w:rsid w:val="0005649C"/>
    <w:rsid w:val="00057484"/>
    <w:rsid w:val="00057EF9"/>
    <w:rsid w:val="000601E2"/>
    <w:rsid w:val="00061011"/>
    <w:rsid w:val="00062A5A"/>
    <w:rsid w:val="00063CCD"/>
    <w:rsid w:val="000658EB"/>
    <w:rsid w:val="0006666E"/>
    <w:rsid w:val="000678BE"/>
    <w:rsid w:val="00070608"/>
    <w:rsid w:val="0007074F"/>
    <w:rsid w:val="000709E5"/>
    <w:rsid w:val="00071056"/>
    <w:rsid w:val="00071C63"/>
    <w:rsid w:val="00071D90"/>
    <w:rsid w:val="000748D8"/>
    <w:rsid w:val="00074F45"/>
    <w:rsid w:val="0007525C"/>
    <w:rsid w:val="00075C5C"/>
    <w:rsid w:val="000760A2"/>
    <w:rsid w:val="00077A4D"/>
    <w:rsid w:val="00077F21"/>
    <w:rsid w:val="00080252"/>
    <w:rsid w:val="00081790"/>
    <w:rsid w:val="00083334"/>
    <w:rsid w:val="0008466B"/>
    <w:rsid w:val="0008480E"/>
    <w:rsid w:val="00085A1D"/>
    <w:rsid w:val="0008687E"/>
    <w:rsid w:val="00086A12"/>
    <w:rsid w:val="00086D52"/>
    <w:rsid w:val="000905FF"/>
    <w:rsid w:val="00090FDA"/>
    <w:rsid w:val="0009107F"/>
    <w:rsid w:val="00091EAF"/>
    <w:rsid w:val="0009200C"/>
    <w:rsid w:val="00092F7C"/>
    <w:rsid w:val="00094DA2"/>
    <w:rsid w:val="00095036"/>
    <w:rsid w:val="0009674C"/>
    <w:rsid w:val="00097589"/>
    <w:rsid w:val="00097763"/>
    <w:rsid w:val="0009794C"/>
    <w:rsid w:val="000A01F2"/>
    <w:rsid w:val="000A0F2A"/>
    <w:rsid w:val="000A162F"/>
    <w:rsid w:val="000A1A05"/>
    <w:rsid w:val="000A2E38"/>
    <w:rsid w:val="000A2E67"/>
    <w:rsid w:val="000A382F"/>
    <w:rsid w:val="000A461E"/>
    <w:rsid w:val="000A47D1"/>
    <w:rsid w:val="000A4B96"/>
    <w:rsid w:val="000A5509"/>
    <w:rsid w:val="000A656E"/>
    <w:rsid w:val="000A6BDE"/>
    <w:rsid w:val="000A6CA2"/>
    <w:rsid w:val="000B2380"/>
    <w:rsid w:val="000B2B12"/>
    <w:rsid w:val="000B2FB2"/>
    <w:rsid w:val="000B33D4"/>
    <w:rsid w:val="000B3524"/>
    <w:rsid w:val="000B40EC"/>
    <w:rsid w:val="000B4D7D"/>
    <w:rsid w:val="000C0F99"/>
    <w:rsid w:val="000C1484"/>
    <w:rsid w:val="000C1C42"/>
    <w:rsid w:val="000C2163"/>
    <w:rsid w:val="000C306E"/>
    <w:rsid w:val="000C34B7"/>
    <w:rsid w:val="000C3C5B"/>
    <w:rsid w:val="000C4395"/>
    <w:rsid w:val="000C43DE"/>
    <w:rsid w:val="000C64F2"/>
    <w:rsid w:val="000C653F"/>
    <w:rsid w:val="000C67B1"/>
    <w:rsid w:val="000C6F63"/>
    <w:rsid w:val="000C790A"/>
    <w:rsid w:val="000C7F6F"/>
    <w:rsid w:val="000C7FDD"/>
    <w:rsid w:val="000D16FC"/>
    <w:rsid w:val="000D1F37"/>
    <w:rsid w:val="000D2ABC"/>
    <w:rsid w:val="000D41C2"/>
    <w:rsid w:val="000D474E"/>
    <w:rsid w:val="000D5EB6"/>
    <w:rsid w:val="000D6B88"/>
    <w:rsid w:val="000D6F80"/>
    <w:rsid w:val="000D7037"/>
    <w:rsid w:val="000E0122"/>
    <w:rsid w:val="000E0B73"/>
    <w:rsid w:val="000E15A8"/>
    <w:rsid w:val="000E1C54"/>
    <w:rsid w:val="000E3E18"/>
    <w:rsid w:val="000E443C"/>
    <w:rsid w:val="000E5425"/>
    <w:rsid w:val="000E6615"/>
    <w:rsid w:val="000F0861"/>
    <w:rsid w:val="000F2211"/>
    <w:rsid w:val="000F28B7"/>
    <w:rsid w:val="000F39B2"/>
    <w:rsid w:val="000F418D"/>
    <w:rsid w:val="000F4F31"/>
    <w:rsid w:val="000F5426"/>
    <w:rsid w:val="00100E5C"/>
    <w:rsid w:val="0010142B"/>
    <w:rsid w:val="001032BF"/>
    <w:rsid w:val="001032C3"/>
    <w:rsid w:val="0010452D"/>
    <w:rsid w:val="00104F30"/>
    <w:rsid w:val="0010730A"/>
    <w:rsid w:val="001074E0"/>
    <w:rsid w:val="00107833"/>
    <w:rsid w:val="00110048"/>
    <w:rsid w:val="00110B3E"/>
    <w:rsid w:val="00112E98"/>
    <w:rsid w:val="00114A46"/>
    <w:rsid w:val="00114C45"/>
    <w:rsid w:val="001170BD"/>
    <w:rsid w:val="00117694"/>
    <w:rsid w:val="0011793A"/>
    <w:rsid w:val="00117B95"/>
    <w:rsid w:val="001202D4"/>
    <w:rsid w:val="00120321"/>
    <w:rsid w:val="00120D0E"/>
    <w:rsid w:val="0012193F"/>
    <w:rsid w:val="00121F26"/>
    <w:rsid w:val="00121F59"/>
    <w:rsid w:val="00123372"/>
    <w:rsid w:val="001240AB"/>
    <w:rsid w:val="0012569C"/>
    <w:rsid w:val="00126125"/>
    <w:rsid w:val="00126CFA"/>
    <w:rsid w:val="00127144"/>
    <w:rsid w:val="00127966"/>
    <w:rsid w:val="00127E54"/>
    <w:rsid w:val="00133951"/>
    <w:rsid w:val="00133C49"/>
    <w:rsid w:val="001359AB"/>
    <w:rsid w:val="001359FF"/>
    <w:rsid w:val="00136C3A"/>
    <w:rsid w:val="00136ED6"/>
    <w:rsid w:val="00137A9A"/>
    <w:rsid w:val="00140C79"/>
    <w:rsid w:val="00141210"/>
    <w:rsid w:val="00141288"/>
    <w:rsid w:val="00141C24"/>
    <w:rsid w:val="001444B7"/>
    <w:rsid w:val="00145209"/>
    <w:rsid w:val="0014675F"/>
    <w:rsid w:val="0014686D"/>
    <w:rsid w:val="00146B59"/>
    <w:rsid w:val="00146EA8"/>
    <w:rsid w:val="001474F8"/>
    <w:rsid w:val="0015198B"/>
    <w:rsid w:val="001531DD"/>
    <w:rsid w:val="00153C0C"/>
    <w:rsid w:val="00154391"/>
    <w:rsid w:val="00155599"/>
    <w:rsid w:val="00155BCE"/>
    <w:rsid w:val="00155FE5"/>
    <w:rsid w:val="0015600F"/>
    <w:rsid w:val="00157199"/>
    <w:rsid w:val="00162D8F"/>
    <w:rsid w:val="001647AC"/>
    <w:rsid w:val="00164BE9"/>
    <w:rsid w:val="00164D2D"/>
    <w:rsid w:val="001659A2"/>
    <w:rsid w:val="0016648B"/>
    <w:rsid w:val="00166F99"/>
    <w:rsid w:val="00167C0D"/>
    <w:rsid w:val="001701EF"/>
    <w:rsid w:val="00170BEC"/>
    <w:rsid w:val="00173FE0"/>
    <w:rsid w:val="001741ED"/>
    <w:rsid w:val="001746E1"/>
    <w:rsid w:val="001750D8"/>
    <w:rsid w:val="00175C5A"/>
    <w:rsid w:val="00175EC9"/>
    <w:rsid w:val="001764CB"/>
    <w:rsid w:val="0017727D"/>
    <w:rsid w:val="00177EB6"/>
    <w:rsid w:val="00181E45"/>
    <w:rsid w:val="001833F2"/>
    <w:rsid w:val="00185B34"/>
    <w:rsid w:val="00191CB4"/>
    <w:rsid w:val="0019410F"/>
    <w:rsid w:val="0019487B"/>
    <w:rsid w:val="001A31F3"/>
    <w:rsid w:val="001A46E8"/>
    <w:rsid w:val="001A5B89"/>
    <w:rsid w:val="001B00C8"/>
    <w:rsid w:val="001B1179"/>
    <w:rsid w:val="001B1A04"/>
    <w:rsid w:val="001B1F4F"/>
    <w:rsid w:val="001B2872"/>
    <w:rsid w:val="001B6181"/>
    <w:rsid w:val="001B6DAA"/>
    <w:rsid w:val="001B7215"/>
    <w:rsid w:val="001B7D26"/>
    <w:rsid w:val="001C095E"/>
    <w:rsid w:val="001C112F"/>
    <w:rsid w:val="001C1F41"/>
    <w:rsid w:val="001C2140"/>
    <w:rsid w:val="001C2B85"/>
    <w:rsid w:val="001C353F"/>
    <w:rsid w:val="001C35D5"/>
    <w:rsid w:val="001C37FB"/>
    <w:rsid w:val="001C3B4A"/>
    <w:rsid w:val="001C42AA"/>
    <w:rsid w:val="001C4BB4"/>
    <w:rsid w:val="001C5C1E"/>
    <w:rsid w:val="001C5F49"/>
    <w:rsid w:val="001C6F1C"/>
    <w:rsid w:val="001D0BA6"/>
    <w:rsid w:val="001D0CC3"/>
    <w:rsid w:val="001D0E45"/>
    <w:rsid w:val="001D1152"/>
    <w:rsid w:val="001D1B68"/>
    <w:rsid w:val="001D29B1"/>
    <w:rsid w:val="001D3318"/>
    <w:rsid w:val="001D6211"/>
    <w:rsid w:val="001D6B83"/>
    <w:rsid w:val="001E13C1"/>
    <w:rsid w:val="001E1DAE"/>
    <w:rsid w:val="001E309B"/>
    <w:rsid w:val="001E36B0"/>
    <w:rsid w:val="001E4DEF"/>
    <w:rsid w:val="001E4E4C"/>
    <w:rsid w:val="001E51B7"/>
    <w:rsid w:val="001E5310"/>
    <w:rsid w:val="001E5DFC"/>
    <w:rsid w:val="001E64F4"/>
    <w:rsid w:val="001F116C"/>
    <w:rsid w:val="001F15A8"/>
    <w:rsid w:val="001F337C"/>
    <w:rsid w:val="001F4993"/>
    <w:rsid w:val="001F510D"/>
    <w:rsid w:val="001F5182"/>
    <w:rsid w:val="001F539B"/>
    <w:rsid w:val="001F7B83"/>
    <w:rsid w:val="001F7B84"/>
    <w:rsid w:val="0020062B"/>
    <w:rsid w:val="002007B5"/>
    <w:rsid w:val="00200C95"/>
    <w:rsid w:val="002020D9"/>
    <w:rsid w:val="0020329B"/>
    <w:rsid w:val="00205879"/>
    <w:rsid w:val="00205940"/>
    <w:rsid w:val="002066D3"/>
    <w:rsid w:val="002068F5"/>
    <w:rsid w:val="00207B12"/>
    <w:rsid w:val="00207B74"/>
    <w:rsid w:val="00207EAE"/>
    <w:rsid w:val="00211475"/>
    <w:rsid w:val="002116AF"/>
    <w:rsid w:val="00211BFB"/>
    <w:rsid w:val="00211FE0"/>
    <w:rsid w:val="00212DDB"/>
    <w:rsid w:val="0021333C"/>
    <w:rsid w:val="0021571B"/>
    <w:rsid w:val="00215846"/>
    <w:rsid w:val="00216124"/>
    <w:rsid w:val="00216159"/>
    <w:rsid w:val="00216D65"/>
    <w:rsid w:val="00217268"/>
    <w:rsid w:val="002173C2"/>
    <w:rsid w:val="002202FF"/>
    <w:rsid w:val="00221377"/>
    <w:rsid w:val="002220DA"/>
    <w:rsid w:val="0022538C"/>
    <w:rsid w:val="00225AC9"/>
    <w:rsid w:val="002270A0"/>
    <w:rsid w:val="00227576"/>
    <w:rsid w:val="00227DE8"/>
    <w:rsid w:val="00230631"/>
    <w:rsid w:val="00231DD0"/>
    <w:rsid w:val="00231F2D"/>
    <w:rsid w:val="002357D4"/>
    <w:rsid w:val="00235BA7"/>
    <w:rsid w:val="00235CAA"/>
    <w:rsid w:val="00236AE7"/>
    <w:rsid w:val="00236E1C"/>
    <w:rsid w:val="00237BF7"/>
    <w:rsid w:val="00237FA5"/>
    <w:rsid w:val="002406DB"/>
    <w:rsid w:val="00241CC4"/>
    <w:rsid w:val="00241D21"/>
    <w:rsid w:val="00242022"/>
    <w:rsid w:val="002442C6"/>
    <w:rsid w:val="0024539C"/>
    <w:rsid w:val="00246446"/>
    <w:rsid w:val="00247B73"/>
    <w:rsid w:val="002511AB"/>
    <w:rsid w:val="00251DE5"/>
    <w:rsid w:val="00253C87"/>
    <w:rsid w:val="00254481"/>
    <w:rsid w:val="00257191"/>
    <w:rsid w:val="00261CE8"/>
    <w:rsid w:val="00262EB2"/>
    <w:rsid w:val="0026302A"/>
    <w:rsid w:val="0026304C"/>
    <w:rsid w:val="00263A7E"/>
    <w:rsid w:val="00266A49"/>
    <w:rsid w:val="00266B67"/>
    <w:rsid w:val="002670B6"/>
    <w:rsid w:val="002711C2"/>
    <w:rsid w:val="0027139B"/>
    <w:rsid w:val="00271E76"/>
    <w:rsid w:val="00271FBC"/>
    <w:rsid w:val="002725CA"/>
    <w:rsid w:val="00272948"/>
    <w:rsid w:val="0027365B"/>
    <w:rsid w:val="00274C0C"/>
    <w:rsid w:val="0027654B"/>
    <w:rsid w:val="00276BC6"/>
    <w:rsid w:val="002800FC"/>
    <w:rsid w:val="0028082D"/>
    <w:rsid w:val="00280E53"/>
    <w:rsid w:val="00281154"/>
    <w:rsid w:val="0028313F"/>
    <w:rsid w:val="00283FFC"/>
    <w:rsid w:val="00284223"/>
    <w:rsid w:val="00285253"/>
    <w:rsid w:val="0028576C"/>
    <w:rsid w:val="00286B25"/>
    <w:rsid w:val="0028779F"/>
    <w:rsid w:val="00287D5F"/>
    <w:rsid w:val="002918E5"/>
    <w:rsid w:val="00291929"/>
    <w:rsid w:val="00291B17"/>
    <w:rsid w:val="00292037"/>
    <w:rsid w:val="0029410A"/>
    <w:rsid w:val="0029477F"/>
    <w:rsid w:val="00294E6C"/>
    <w:rsid w:val="00295AAA"/>
    <w:rsid w:val="00295F47"/>
    <w:rsid w:val="002965EF"/>
    <w:rsid w:val="0029686D"/>
    <w:rsid w:val="002974E1"/>
    <w:rsid w:val="00297B64"/>
    <w:rsid w:val="00297DAE"/>
    <w:rsid w:val="002A0D7C"/>
    <w:rsid w:val="002A114D"/>
    <w:rsid w:val="002A1E5C"/>
    <w:rsid w:val="002A1FB1"/>
    <w:rsid w:val="002A2572"/>
    <w:rsid w:val="002A5E96"/>
    <w:rsid w:val="002B0788"/>
    <w:rsid w:val="002B0A02"/>
    <w:rsid w:val="002B11A3"/>
    <w:rsid w:val="002B1851"/>
    <w:rsid w:val="002B36E4"/>
    <w:rsid w:val="002B3859"/>
    <w:rsid w:val="002B3A95"/>
    <w:rsid w:val="002B3F99"/>
    <w:rsid w:val="002B525D"/>
    <w:rsid w:val="002C17D3"/>
    <w:rsid w:val="002C2A3F"/>
    <w:rsid w:val="002C3BE1"/>
    <w:rsid w:val="002C3F0F"/>
    <w:rsid w:val="002C4CBA"/>
    <w:rsid w:val="002C5331"/>
    <w:rsid w:val="002C65A5"/>
    <w:rsid w:val="002C76EC"/>
    <w:rsid w:val="002D0FC0"/>
    <w:rsid w:val="002D0FCF"/>
    <w:rsid w:val="002D28C2"/>
    <w:rsid w:val="002D2B25"/>
    <w:rsid w:val="002D3AE6"/>
    <w:rsid w:val="002D77E5"/>
    <w:rsid w:val="002E07C9"/>
    <w:rsid w:val="002E1214"/>
    <w:rsid w:val="002E5FF0"/>
    <w:rsid w:val="002E70B3"/>
    <w:rsid w:val="002F05DA"/>
    <w:rsid w:val="002F0B74"/>
    <w:rsid w:val="002F1694"/>
    <w:rsid w:val="002F3368"/>
    <w:rsid w:val="002F3B1F"/>
    <w:rsid w:val="002F3F5F"/>
    <w:rsid w:val="002F4121"/>
    <w:rsid w:val="002F4962"/>
    <w:rsid w:val="002F4D0B"/>
    <w:rsid w:val="002F5CAA"/>
    <w:rsid w:val="002F6601"/>
    <w:rsid w:val="00300CE3"/>
    <w:rsid w:val="0030298F"/>
    <w:rsid w:val="003033A0"/>
    <w:rsid w:val="00307FCC"/>
    <w:rsid w:val="00310658"/>
    <w:rsid w:val="0031292F"/>
    <w:rsid w:val="00312BBC"/>
    <w:rsid w:val="00312F4C"/>
    <w:rsid w:val="00313F16"/>
    <w:rsid w:val="003141D1"/>
    <w:rsid w:val="0031445C"/>
    <w:rsid w:val="00314639"/>
    <w:rsid w:val="00314760"/>
    <w:rsid w:val="00314ED7"/>
    <w:rsid w:val="003204A0"/>
    <w:rsid w:val="00320C06"/>
    <w:rsid w:val="003212C6"/>
    <w:rsid w:val="00321DCC"/>
    <w:rsid w:val="003221E3"/>
    <w:rsid w:val="00323EB2"/>
    <w:rsid w:val="00326B4F"/>
    <w:rsid w:val="00327838"/>
    <w:rsid w:val="00331DD8"/>
    <w:rsid w:val="00331F81"/>
    <w:rsid w:val="00332F77"/>
    <w:rsid w:val="00333246"/>
    <w:rsid w:val="003338E2"/>
    <w:rsid w:val="003352B2"/>
    <w:rsid w:val="00335B87"/>
    <w:rsid w:val="00336298"/>
    <w:rsid w:val="003404A8"/>
    <w:rsid w:val="003404E0"/>
    <w:rsid w:val="0034698D"/>
    <w:rsid w:val="0034711E"/>
    <w:rsid w:val="003503EF"/>
    <w:rsid w:val="00351E8E"/>
    <w:rsid w:val="003530DF"/>
    <w:rsid w:val="00353EA9"/>
    <w:rsid w:val="00354CA6"/>
    <w:rsid w:val="00356AAB"/>
    <w:rsid w:val="00357CF2"/>
    <w:rsid w:val="00361488"/>
    <w:rsid w:val="0036177F"/>
    <w:rsid w:val="003622C2"/>
    <w:rsid w:val="00362A35"/>
    <w:rsid w:val="00363161"/>
    <w:rsid w:val="00363472"/>
    <w:rsid w:val="003637C5"/>
    <w:rsid w:val="00364B7D"/>
    <w:rsid w:val="00365E54"/>
    <w:rsid w:val="00366717"/>
    <w:rsid w:val="003677E8"/>
    <w:rsid w:val="0037063A"/>
    <w:rsid w:val="00371133"/>
    <w:rsid w:val="0037157C"/>
    <w:rsid w:val="003722FF"/>
    <w:rsid w:val="00374B3A"/>
    <w:rsid w:val="00375672"/>
    <w:rsid w:val="003764DF"/>
    <w:rsid w:val="00376FE3"/>
    <w:rsid w:val="00377883"/>
    <w:rsid w:val="003803B1"/>
    <w:rsid w:val="003811FA"/>
    <w:rsid w:val="003840B2"/>
    <w:rsid w:val="003849EC"/>
    <w:rsid w:val="0038632F"/>
    <w:rsid w:val="0038657C"/>
    <w:rsid w:val="00391176"/>
    <w:rsid w:val="003924FE"/>
    <w:rsid w:val="00392673"/>
    <w:rsid w:val="0039270B"/>
    <w:rsid w:val="0039295F"/>
    <w:rsid w:val="00392B37"/>
    <w:rsid w:val="00394434"/>
    <w:rsid w:val="00395A77"/>
    <w:rsid w:val="00395E29"/>
    <w:rsid w:val="003970F9"/>
    <w:rsid w:val="003A030E"/>
    <w:rsid w:val="003A2133"/>
    <w:rsid w:val="003A582C"/>
    <w:rsid w:val="003A6743"/>
    <w:rsid w:val="003A73FD"/>
    <w:rsid w:val="003A7562"/>
    <w:rsid w:val="003A7F8A"/>
    <w:rsid w:val="003B0059"/>
    <w:rsid w:val="003B0A4B"/>
    <w:rsid w:val="003B0F8C"/>
    <w:rsid w:val="003B1ED7"/>
    <w:rsid w:val="003B423C"/>
    <w:rsid w:val="003B4ACF"/>
    <w:rsid w:val="003B562E"/>
    <w:rsid w:val="003B63B9"/>
    <w:rsid w:val="003B69F7"/>
    <w:rsid w:val="003B7CC3"/>
    <w:rsid w:val="003B7FD4"/>
    <w:rsid w:val="003C0173"/>
    <w:rsid w:val="003C130A"/>
    <w:rsid w:val="003C1D9F"/>
    <w:rsid w:val="003C6096"/>
    <w:rsid w:val="003C7ED7"/>
    <w:rsid w:val="003D01E7"/>
    <w:rsid w:val="003D0FB9"/>
    <w:rsid w:val="003D148E"/>
    <w:rsid w:val="003D1DBA"/>
    <w:rsid w:val="003D27DF"/>
    <w:rsid w:val="003D3117"/>
    <w:rsid w:val="003D3A42"/>
    <w:rsid w:val="003D47EA"/>
    <w:rsid w:val="003D5BC0"/>
    <w:rsid w:val="003D6DBF"/>
    <w:rsid w:val="003D7A10"/>
    <w:rsid w:val="003E01AD"/>
    <w:rsid w:val="003E064A"/>
    <w:rsid w:val="003E16CA"/>
    <w:rsid w:val="003E1F46"/>
    <w:rsid w:val="003E2CF2"/>
    <w:rsid w:val="003E52AB"/>
    <w:rsid w:val="003E5908"/>
    <w:rsid w:val="003E5EDB"/>
    <w:rsid w:val="003E6F32"/>
    <w:rsid w:val="003E7A5E"/>
    <w:rsid w:val="003E7F15"/>
    <w:rsid w:val="003F0245"/>
    <w:rsid w:val="003F17DA"/>
    <w:rsid w:val="003F28A7"/>
    <w:rsid w:val="003F2C1C"/>
    <w:rsid w:val="003F33E7"/>
    <w:rsid w:val="003F39AA"/>
    <w:rsid w:val="003F3DE2"/>
    <w:rsid w:val="003F4537"/>
    <w:rsid w:val="003F4806"/>
    <w:rsid w:val="003F4D8C"/>
    <w:rsid w:val="003F5AE3"/>
    <w:rsid w:val="0040089A"/>
    <w:rsid w:val="004009C7"/>
    <w:rsid w:val="00402585"/>
    <w:rsid w:val="0040297B"/>
    <w:rsid w:val="00403BAC"/>
    <w:rsid w:val="00406558"/>
    <w:rsid w:val="0040716F"/>
    <w:rsid w:val="0040789C"/>
    <w:rsid w:val="0041090D"/>
    <w:rsid w:val="004112F3"/>
    <w:rsid w:val="00411848"/>
    <w:rsid w:val="00412A9B"/>
    <w:rsid w:val="00412D0C"/>
    <w:rsid w:val="00414414"/>
    <w:rsid w:val="00414647"/>
    <w:rsid w:val="004155CB"/>
    <w:rsid w:val="004157FC"/>
    <w:rsid w:val="004159C5"/>
    <w:rsid w:val="0041636E"/>
    <w:rsid w:val="00416841"/>
    <w:rsid w:val="00417C68"/>
    <w:rsid w:val="00420A2A"/>
    <w:rsid w:val="00422479"/>
    <w:rsid w:val="00422E1C"/>
    <w:rsid w:val="00426661"/>
    <w:rsid w:val="0042743A"/>
    <w:rsid w:val="0042767C"/>
    <w:rsid w:val="00432FE9"/>
    <w:rsid w:val="0043301B"/>
    <w:rsid w:val="00433895"/>
    <w:rsid w:val="0044313D"/>
    <w:rsid w:val="004439EC"/>
    <w:rsid w:val="00443EBC"/>
    <w:rsid w:val="004452AC"/>
    <w:rsid w:val="0044574D"/>
    <w:rsid w:val="00445DD3"/>
    <w:rsid w:val="00450B35"/>
    <w:rsid w:val="0045129E"/>
    <w:rsid w:val="004514BB"/>
    <w:rsid w:val="004516FC"/>
    <w:rsid w:val="004520B2"/>
    <w:rsid w:val="00452DB3"/>
    <w:rsid w:val="004534A4"/>
    <w:rsid w:val="00453DE2"/>
    <w:rsid w:val="0045764D"/>
    <w:rsid w:val="00457D3F"/>
    <w:rsid w:val="00460245"/>
    <w:rsid w:val="00461397"/>
    <w:rsid w:val="004622C8"/>
    <w:rsid w:val="00462B41"/>
    <w:rsid w:val="00463DEF"/>
    <w:rsid w:val="00464567"/>
    <w:rsid w:val="00465865"/>
    <w:rsid w:val="0046605F"/>
    <w:rsid w:val="00467F70"/>
    <w:rsid w:val="004706BC"/>
    <w:rsid w:val="00471CDB"/>
    <w:rsid w:val="00473DCF"/>
    <w:rsid w:val="00474644"/>
    <w:rsid w:val="004748C6"/>
    <w:rsid w:val="00474B77"/>
    <w:rsid w:val="00474BFA"/>
    <w:rsid w:val="004776BA"/>
    <w:rsid w:val="004777AB"/>
    <w:rsid w:val="00477840"/>
    <w:rsid w:val="00480316"/>
    <w:rsid w:val="00482700"/>
    <w:rsid w:val="004828DF"/>
    <w:rsid w:val="00482AD1"/>
    <w:rsid w:val="00483340"/>
    <w:rsid w:val="004843BD"/>
    <w:rsid w:val="004846B3"/>
    <w:rsid w:val="00484B3A"/>
    <w:rsid w:val="00485817"/>
    <w:rsid w:val="004869FF"/>
    <w:rsid w:val="004873B1"/>
    <w:rsid w:val="0049219E"/>
    <w:rsid w:val="0049280F"/>
    <w:rsid w:val="0049320E"/>
    <w:rsid w:val="00493E84"/>
    <w:rsid w:val="00494662"/>
    <w:rsid w:val="00494889"/>
    <w:rsid w:val="004958A4"/>
    <w:rsid w:val="00495ADE"/>
    <w:rsid w:val="00495BF6"/>
    <w:rsid w:val="00495E31"/>
    <w:rsid w:val="0049737C"/>
    <w:rsid w:val="004A115C"/>
    <w:rsid w:val="004A16F7"/>
    <w:rsid w:val="004A1ED4"/>
    <w:rsid w:val="004A24EB"/>
    <w:rsid w:val="004A2F8C"/>
    <w:rsid w:val="004A6408"/>
    <w:rsid w:val="004A6B88"/>
    <w:rsid w:val="004A71A9"/>
    <w:rsid w:val="004B0802"/>
    <w:rsid w:val="004B08AE"/>
    <w:rsid w:val="004B0C09"/>
    <w:rsid w:val="004B2258"/>
    <w:rsid w:val="004B3AFD"/>
    <w:rsid w:val="004B5F94"/>
    <w:rsid w:val="004B6935"/>
    <w:rsid w:val="004C0FD9"/>
    <w:rsid w:val="004C2120"/>
    <w:rsid w:val="004C3D1E"/>
    <w:rsid w:val="004C4D4F"/>
    <w:rsid w:val="004C53C5"/>
    <w:rsid w:val="004C553D"/>
    <w:rsid w:val="004C5806"/>
    <w:rsid w:val="004C6A3A"/>
    <w:rsid w:val="004C73DA"/>
    <w:rsid w:val="004C7C33"/>
    <w:rsid w:val="004D0B5C"/>
    <w:rsid w:val="004D20C7"/>
    <w:rsid w:val="004D2574"/>
    <w:rsid w:val="004D34F5"/>
    <w:rsid w:val="004D3EF8"/>
    <w:rsid w:val="004D3FB4"/>
    <w:rsid w:val="004D47A5"/>
    <w:rsid w:val="004D4C7B"/>
    <w:rsid w:val="004D59E2"/>
    <w:rsid w:val="004D6862"/>
    <w:rsid w:val="004D6DEE"/>
    <w:rsid w:val="004D76CE"/>
    <w:rsid w:val="004E08B8"/>
    <w:rsid w:val="004E0D8D"/>
    <w:rsid w:val="004E0ECE"/>
    <w:rsid w:val="004E1F3E"/>
    <w:rsid w:val="004E4BDE"/>
    <w:rsid w:val="004E6A64"/>
    <w:rsid w:val="004E6E04"/>
    <w:rsid w:val="004F0512"/>
    <w:rsid w:val="004F0A0F"/>
    <w:rsid w:val="004F0B2C"/>
    <w:rsid w:val="004F2ABB"/>
    <w:rsid w:val="004F3F01"/>
    <w:rsid w:val="004F6559"/>
    <w:rsid w:val="004F6863"/>
    <w:rsid w:val="004F68A3"/>
    <w:rsid w:val="004F6AA0"/>
    <w:rsid w:val="004F755C"/>
    <w:rsid w:val="00500091"/>
    <w:rsid w:val="005019A7"/>
    <w:rsid w:val="0050477C"/>
    <w:rsid w:val="00504F21"/>
    <w:rsid w:val="00505550"/>
    <w:rsid w:val="00505F6C"/>
    <w:rsid w:val="005060D9"/>
    <w:rsid w:val="00506257"/>
    <w:rsid w:val="00512A73"/>
    <w:rsid w:val="00512BE9"/>
    <w:rsid w:val="00513A73"/>
    <w:rsid w:val="005156B6"/>
    <w:rsid w:val="0051763D"/>
    <w:rsid w:val="00517860"/>
    <w:rsid w:val="00517E90"/>
    <w:rsid w:val="00520021"/>
    <w:rsid w:val="005200E5"/>
    <w:rsid w:val="00520236"/>
    <w:rsid w:val="00520403"/>
    <w:rsid w:val="00520AA4"/>
    <w:rsid w:val="005236D1"/>
    <w:rsid w:val="00524023"/>
    <w:rsid w:val="00525267"/>
    <w:rsid w:val="00527E02"/>
    <w:rsid w:val="00530746"/>
    <w:rsid w:val="00531C07"/>
    <w:rsid w:val="00531CCB"/>
    <w:rsid w:val="00531D6B"/>
    <w:rsid w:val="005320FC"/>
    <w:rsid w:val="005335A2"/>
    <w:rsid w:val="00534C14"/>
    <w:rsid w:val="005357C9"/>
    <w:rsid w:val="005367B9"/>
    <w:rsid w:val="005369C7"/>
    <w:rsid w:val="00537DB5"/>
    <w:rsid w:val="0054290B"/>
    <w:rsid w:val="00542931"/>
    <w:rsid w:val="00543B5E"/>
    <w:rsid w:val="00543DF0"/>
    <w:rsid w:val="00543F72"/>
    <w:rsid w:val="00544A1C"/>
    <w:rsid w:val="00544F6C"/>
    <w:rsid w:val="0054505D"/>
    <w:rsid w:val="00545258"/>
    <w:rsid w:val="005452B4"/>
    <w:rsid w:val="005464B2"/>
    <w:rsid w:val="00546610"/>
    <w:rsid w:val="0054761F"/>
    <w:rsid w:val="0054774D"/>
    <w:rsid w:val="00547855"/>
    <w:rsid w:val="00547F52"/>
    <w:rsid w:val="0055122F"/>
    <w:rsid w:val="00551AD0"/>
    <w:rsid w:val="0055206D"/>
    <w:rsid w:val="00553935"/>
    <w:rsid w:val="00554659"/>
    <w:rsid w:val="00556B7E"/>
    <w:rsid w:val="005572B5"/>
    <w:rsid w:val="00557651"/>
    <w:rsid w:val="0056102E"/>
    <w:rsid w:val="005615CE"/>
    <w:rsid w:val="00563968"/>
    <w:rsid w:val="005646CD"/>
    <w:rsid w:val="00564789"/>
    <w:rsid w:val="005653ED"/>
    <w:rsid w:val="00566248"/>
    <w:rsid w:val="00566EFD"/>
    <w:rsid w:val="00567367"/>
    <w:rsid w:val="00575643"/>
    <w:rsid w:val="00577403"/>
    <w:rsid w:val="00577A9C"/>
    <w:rsid w:val="00580EFD"/>
    <w:rsid w:val="00583087"/>
    <w:rsid w:val="005833AB"/>
    <w:rsid w:val="00583893"/>
    <w:rsid w:val="0058438E"/>
    <w:rsid w:val="00584D6F"/>
    <w:rsid w:val="005859DD"/>
    <w:rsid w:val="00585F10"/>
    <w:rsid w:val="0058680B"/>
    <w:rsid w:val="00587019"/>
    <w:rsid w:val="005875B0"/>
    <w:rsid w:val="00590244"/>
    <w:rsid w:val="00590802"/>
    <w:rsid w:val="005942ED"/>
    <w:rsid w:val="00594E39"/>
    <w:rsid w:val="005956CF"/>
    <w:rsid w:val="005A0D5E"/>
    <w:rsid w:val="005A2325"/>
    <w:rsid w:val="005A31CE"/>
    <w:rsid w:val="005A466C"/>
    <w:rsid w:val="005A5040"/>
    <w:rsid w:val="005A5EB0"/>
    <w:rsid w:val="005A6BC7"/>
    <w:rsid w:val="005B0042"/>
    <w:rsid w:val="005B14DA"/>
    <w:rsid w:val="005B1CFF"/>
    <w:rsid w:val="005B214E"/>
    <w:rsid w:val="005B2CD8"/>
    <w:rsid w:val="005B3980"/>
    <w:rsid w:val="005B4FDC"/>
    <w:rsid w:val="005B5E09"/>
    <w:rsid w:val="005B7B82"/>
    <w:rsid w:val="005C09D4"/>
    <w:rsid w:val="005C101F"/>
    <w:rsid w:val="005C1CFC"/>
    <w:rsid w:val="005C2485"/>
    <w:rsid w:val="005C389D"/>
    <w:rsid w:val="005C3AE4"/>
    <w:rsid w:val="005C45A0"/>
    <w:rsid w:val="005C544C"/>
    <w:rsid w:val="005C6BA6"/>
    <w:rsid w:val="005D1279"/>
    <w:rsid w:val="005D16F7"/>
    <w:rsid w:val="005D221C"/>
    <w:rsid w:val="005D3244"/>
    <w:rsid w:val="005D3F5F"/>
    <w:rsid w:val="005D61AC"/>
    <w:rsid w:val="005D6733"/>
    <w:rsid w:val="005D6E89"/>
    <w:rsid w:val="005D6FB9"/>
    <w:rsid w:val="005D76FD"/>
    <w:rsid w:val="005E041C"/>
    <w:rsid w:val="005E04CF"/>
    <w:rsid w:val="005E243B"/>
    <w:rsid w:val="005E24F3"/>
    <w:rsid w:val="005E2AFD"/>
    <w:rsid w:val="005E2F3A"/>
    <w:rsid w:val="005E4368"/>
    <w:rsid w:val="005E5E6C"/>
    <w:rsid w:val="005E6238"/>
    <w:rsid w:val="005E63F4"/>
    <w:rsid w:val="005E74A9"/>
    <w:rsid w:val="005F1098"/>
    <w:rsid w:val="005F18A3"/>
    <w:rsid w:val="005F1ACC"/>
    <w:rsid w:val="005F2F02"/>
    <w:rsid w:val="005F3A94"/>
    <w:rsid w:val="005F3D98"/>
    <w:rsid w:val="005F3F37"/>
    <w:rsid w:val="005F56FF"/>
    <w:rsid w:val="005F5EC9"/>
    <w:rsid w:val="005F7686"/>
    <w:rsid w:val="005F7E2B"/>
    <w:rsid w:val="00600555"/>
    <w:rsid w:val="0060076E"/>
    <w:rsid w:val="00600B25"/>
    <w:rsid w:val="00601A14"/>
    <w:rsid w:val="00604556"/>
    <w:rsid w:val="00606F3E"/>
    <w:rsid w:val="00610664"/>
    <w:rsid w:val="00614000"/>
    <w:rsid w:val="00614118"/>
    <w:rsid w:val="006146F9"/>
    <w:rsid w:val="00614E69"/>
    <w:rsid w:val="006159D1"/>
    <w:rsid w:val="00616348"/>
    <w:rsid w:val="00616A12"/>
    <w:rsid w:val="006179B2"/>
    <w:rsid w:val="00620DA1"/>
    <w:rsid w:val="006212BB"/>
    <w:rsid w:val="00622348"/>
    <w:rsid w:val="00623A33"/>
    <w:rsid w:val="00623AE6"/>
    <w:rsid w:val="00624895"/>
    <w:rsid w:val="00624E54"/>
    <w:rsid w:val="0062604C"/>
    <w:rsid w:val="006275A1"/>
    <w:rsid w:val="006301C4"/>
    <w:rsid w:val="0063078B"/>
    <w:rsid w:val="0063154B"/>
    <w:rsid w:val="006315B6"/>
    <w:rsid w:val="00632211"/>
    <w:rsid w:val="0063321B"/>
    <w:rsid w:val="00633F37"/>
    <w:rsid w:val="006361E3"/>
    <w:rsid w:val="00637083"/>
    <w:rsid w:val="006407C5"/>
    <w:rsid w:val="00642C80"/>
    <w:rsid w:val="00644192"/>
    <w:rsid w:val="006444D1"/>
    <w:rsid w:val="006461AA"/>
    <w:rsid w:val="00646E0E"/>
    <w:rsid w:val="0065252E"/>
    <w:rsid w:val="006542BE"/>
    <w:rsid w:val="00654467"/>
    <w:rsid w:val="00655B95"/>
    <w:rsid w:val="0065662B"/>
    <w:rsid w:val="00657755"/>
    <w:rsid w:val="00657AF1"/>
    <w:rsid w:val="00657FE5"/>
    <w:rsid w:val="006607D8"/>
    <w:rsid w:val="0066281F"/>
    <w:rsid w:val="006628D0"/>
    <w:rsid w:val="0066292F"/>
    <w:rsid w:val="00662944"/>
    <w:rsid w:val="00662BC5"/>
    <w:rsid w:val="00662E79"/>
    <w:rsid w:val="0066469C"/>
    <w:rsid w:val="00664DE1"/>
    <w:rsid w:val="00665517"/>
    <w:rsid w:val="00665FDD"/>
    <w:rsid w:val="0066618E"/>
    <w:rsid w:val="006661F5"/>
    <w:rsid w:val="00666417"/>
    <w:rsid w:val="00666548"/>
    <w:rsid w:val="00667267"/>
    <w:rsid w:val="00671661"/>
    <w:rsid w:val="00672610"/>
    <w:rsid w:val="00672CE5"/>
    <w:rsid w:val="00672FD7"/>
    <w:rsid w:val="006732EB"/>
    <w:rsid w:val="00673587"/>
    <w:rsid w:val="006739DE"/>
    <w:rsid w:val="006739F7"/>
    <w:rsid w:val="00673D3E"/>
    <w:rsid w:val="006748F2"/>
    <w:rsid w:val="00674904"/>
    <w:rsid w:val="0067637F"/>
    <w:rsid w:val="006769BD"/>
    <w:rsid w:val="00683E38"/>
    <w:rsid w:val="0068509A"/>
    <w:rsid w:val="0068525C"/>
    <w:rsid w:val="00686A89"/>
    <w:rsid w:val="00687129"/>
    <w:rsid w:val="0068766A"/>
    <w:rsid w:val="00687A62"/>
    <w:rsid w:val="00690161"/>
    <w:rsid w:val="006904E8"/>
    <w:rsid w:val="00691FA6"/>
    <w:rsid w:val="0069211A"/>
    <w:rsid w:val="0069246A"/>
    <w:rsid w:val="0069385A"/>
    <w:rsid w:val="00696709"/>
    <w:rsid w:val="00697221"/>
    <w:rsid w:val="006977E9"/>
    <w:rsid w:val="00697949"/>
    <w:rsid w:val="00697E71"/>
    <w:rsid w:val="006A12E4"/>
    <w:rsid w:val="006A142B"/>
    <w:rsid w:val="006A3C55"/>
    <w:rsid w:val="006A5E76"/>
    <w:rsid w:val="006A5F54"/>
    <w:rsid w:val="006A6F4F"/>
    <w:rsid w:val="006A722C"/>
    <w:rsid w:val="006A7B44"/>
    <w:rsid w:val="006B02F3"/>
    <w:rsid w:val="006B0E02"/>
    <w:rsid w:val="006B2C7A"/>
    <w:rsid w:val="006B3A18"/>
    <w:rsid w:val="006B3C31"/>
    <w:rsid w:val="006B4243"/>
    <w:rsid w:val="006B5594"/>
    <w:rsid w:val="006B6A2A"/>
    <w:rsid w:val="006B7505"/>
    <w:rsid w:val="006C0486"/>
    <w:rsid w:val="006C0B0D"/>
    <w:rsid w:val="006C1643"/>
    <w:rsid w:val="006C3E42"/>
    <w:rsid w:val="006C5241"/>
    <w:rsid w:val="006C7958"/>
    <w:rsid w:val="006D018C"/>
    <w:rsid w:val="006D0A4E"/>
    <w:rsid w:val="006D0A56"/>
    <w:rsid w:val="006D19C8"/>
    <w:rsid w:val="006D3581"/>
    <w:rsid w:val="006D4DA0"/>
    <w:rsid w:val="006D4DDC"/>
    <w:rsid w:val="006D4ED6"/>
    <w:rsid w:val="006D5265"/>
    <w:rsid w:val="006D62E1"/>
    <w:rsid w:val="006D6A0E"/>
    <w:rsid w:val="006E0983"/>
    <w:rsid w:val="006E0FC0"/>
    <w:rsid w:val="006E0FD9"/>
    <w:rsid w:val="006E25FA"/>
    <w:rsid w:val="006E3F85"/>
    <w:rsid w:val="006E4750"/>
    <w:rsid w:val="006E5560"/>
    <w:rsid w:val="006E60EB"/>
    <w:rsid w:val="006F23C7"/>
    <w:rsid w:val="006F3A08"/>
    <w:rsid w:val="006F3CF6"/>
    <w:rsid w:val="006F3D1F"/>
    <w:rsid w:val="006F6128"/>
    <w:rsid w:val="006F662B"/>
    <w:rsid w:val="006F6AC6"/>
    <w:rsid w:val="006F6D3C"/>
    <w:rsid w:val="006F71DB"/>
    <w:rsid w:val="006F7670"/>
    <w:rsid w:val="00701452"/>
    <w:rsid w:val="00701E70"/>
    <w:rsid w:val="00702DE9"/>
    <w:rsid w:val="007056DA"/>
    <w:rsid w:val="00706207"/>
    <w:rsid w:val="00710288"/>
    <w:rsid w:val="0071065B"/>
    <w:rsid w:val="00710E4B"/>
    <w:rsid w:val="007116DA"/>
    <w:rsid w:val="00711A8C"/>
    <w:rsid w:val="00712036"/>
    <w:rsid w:val="00716162"/>
    <w:rsid w:val="007203FE"/>
    <w:rsid w:val="0072104B"/>
    <w:rsid w:val="007215E6"/>
    <w:rsid w:val="00722DB4"/>
    <w:rsid w:val="00723C43"/>
    <w:rsid w:val="00724CA6"/>
    <w:rsid w:val="00726819"/>
    <w:rsid w:val="007272C4"/>
    <w:rsid w:val="007314E3"/>
    <w:rsid w:val="0073387C"/>
    <w:rsid w:val="00733A3D"/>
    <w:rsid w:val="00734152"/>
    <w:rsid w:val="00734FEA"/>
    <w:rsid w:val="00735481"/>
    <w:rsid w:val="00735998"/>
    <w:rsid w:val="00735D98"/>
    <w:rsid w:val="00736153"/>
    <w:rsid w:val="007362E8"/>
    <w:rsid w:val="0073675F"/>
    <w:rsid w:val="007367D3"/>
    <w:rsid w:val="00740CE0"/>
    <w:rsid w:val="007423DD"/>
    <w:rsid w:val="00743015"/>
    <w:rsid w:val="00743226"/>
    <w:rsid w:val="0074420A"/>
    <w:rsid w:val="007447E4"/>
    <w:rsid w:val="00744D8B"/>
    <w:rsid w:val="0074534C"/>
    <w:rsid w:val="0074645E"/>
    <w:rsid w:val="007467BC"/>
    <w:rsid w:val="007502C3"/>
    <w:rsid w:val="007508D3"/>
    <w:rsid w:val="007512B2"/>
    <w:rsid w:val="00751D0C"/>
    <w:rsid w:val="0075229F"/>
    <w:rsid w:val="007522C9"/>
    <w:rsid w:val="00754A3C"/>
    <w:rsid w:val="00754C84"/>
    <w:rsid w:val="00754EE0"/>
    <w:rsid w:val="00755A8D"/>
    <w:rsid w:val="007601B8"/>
    <w:rsid w:val="007604E4"/>
    <w:rsid w:val="00760F3E"/>
    <w:rsid w:val="00762971"/>
    <w:rsid w:val="00763CB5"/>
    <w:rsid w:val="00764DBF"/>
    <w:rsid w:val="00766099"/>
    <w:rsid w:val="007715EA"/>
    <w:rsid w:val="007734B6"/>
    <w:rsid w:val="007739A6"/>
    <w:rsid w:val="00774068"/>
    <w:rsid w:val="00776381"/>
    <w:rsid w:val="00784BBC"/>
    <w:rsid w:val="00784EB6"/>
    <w:rsid w:val="007852FE"/>
    <w:rsid w:val="0079128A"/>
    <w:rsid w:val="007927E0"/>
    <w:rsid w:val="00793310"/>
    <w:rsid w:val="00794130"/>
    <w:rsid w:val="00794FFE"/>
    <w:rsid w:val="00795A7E"/>
    <w:rsid w:val="00795F33"/>
    <w:rsid w:val="00796AE5"/>
    <w:rsid w:val="0079715F"/>
    <w:rsid w:val="007A0009"/>
    <w:rsid w:val="007A1683"/>
    <w:rsid w:val="007A2320"/>
    <w:rsid w:val="007A4D7C"/>
    <w:rsid w:val="007A525D"/>
    <w:rsid w:val="007A620B"/>
    <w:rsid w:val="007A71E3"/>
    <w:rsid w:val="007B0457"/>
    <w:rsid w:val="007B0BF2"/>
    <w:rsid w:val="007B11B5"/>
    <w:rsid w:val="007B13BD"/>
    <w:rsid w:val="007B13D8"/>
    <w:rsid w:val="007B1C55"/>
    <w:rsid w:val="007B4452"/>
    <w:rsid w:val="007B5560"/>
    <w:rsid w:val="007B58D5"/>
    <w:rsid w:val="007B6C72"/>
    <w:rsid w:val="007B7EF1"/>
    <w:rsid w:val="007C07F5"/>
    <w:rsid w:val="007C0FDC"/>
    <w:rsid w:val="007C13A2"/>
    <w:rsid w:val="007C3289"/>
    <w:rsid w:val="007C3455"/>
    <w:rsid w:val="007C34DD"/>
    <w:rsid w:val="007C3F6B"/>
    <w:rsid w:val="007C42C2"/>
    <w:rsid w:val="007C55CD"/>
    <w:rsid w:val="007C6313"/>
    <w:rsid w:val="007C6887"/>
    <w:rsid w:val="007C6B04"/>
    <w:rsid w:val="007C730E"/>
    <w:rsid w:val="007C7B96"/>
    <w:rsid w:val="007D05F9"/>
    <w:rsid w:val="007D1631"/>
    <w:rsid w:val="007D1A6F"/>
    <w:rsid w:val="007D2594"/>
    <w:rsid w:val="007D56E4"/>
    <w:rsid w:val="007D64D1"/>
    <w:rsid w:val="007D6984"/>
    <w:rsid w:val="007D7470"/>
    <w:rsid w:val="007E01E7"/>
    <w:rsid w:val="007E0F93"/>
    <w:rsid w:val="007E1747"/>
    <w:rsid w:val="007E25CC"/>
    <w:rsid w:val="007E273C"/>
    <w:rsid w:val="007E294A"/>
    <w:rsid w:val="007E3202"/>
    <w:rsid w:val="007E51E7"/>
    <w:rsid w:val="007E58FA"/>
    <w:rsid w:val="007E5C63"/>
    <w:rsid w:val="007F0011"/>
    <w:rsid w:val="007F01DD"/>
    <w:rsid w:val="007F1B16"/>
    <w:rsid w:val="007F4D10"/>
    <w:rsid w:val="007F5067"/>
    <w:rsid w:val="00800A84"/>
    <w:rsid w:val="00800BC4"/>
    <w:rsid w:val="0080182D"/>
    <w:rsid w:val="00804033"/>
    <w:rsid w:val="00806117"/>
    <w:rsid w:val="0080637C"/>
    <w:rsid w:val="00810DCA"/>
    <w:rsid w:val="008124E6"/>
    <w:rsid w:val="0081298B"/>
    <w:rsid w:val="00812F7D"/>
    <w:rsid w:val="00813F1A"/>
    <w:rsid w:val="00814CB9"/>
    <w:rsid w:val="008155BC"/>
    <w:rsid w:val="008169E3"/>
    <w:rsid w:val="00817481"/>
    <w:rsid w:val="008203B0"/>
    <w:rsid w:val="0082172B"/>
    <w:rsid w:val="0082241E"/>
    <w:rsid w:val="00822CC2"/>
    <w:rsid w:val="00822FBA"/>
    <w:rsid w:val="008237F3"/>
    <w:rsid w:val="00823A04"/>
    <w:rsid w:val="0082416E"/>
    <w:rsid w:val="00824D70"/>
    <w:rsid w:val="00826618"/>
    <w:rsid w:val="00827801"/>
    <w:rsid w:val="00827C34"/>
    <w:rsid w:val="00830159"/>
    <w:rsid w:val="0083237A"/>
    <w:rsid w:val="0083246D"/>
    <w:rsid w:val="0083348D"/>
    <w:rsid w:val="00833E75"/>
    <w:rsid w:val="008340E2"/>
    <w:rsid w:val="008355DE"/>
    <w:rsid w:val="008362A9"/>
    <w:rsid w:val="008362D5"/>
    <w:rsid w:val="00836725"/>
    <w:rsid w:val="008409C1"/>
    <w:rsid w:val="00841261"/>
    <w:rsid w:val="00841398"/>
    <w:rsid w:val="00841BCA"/>
    <w:rsid w:val="00843E0B"/>
    <w:rsid w:val="00844A30"/>
    <w:rsid w:val="008502F6"/>
    <w:rsid w:val="008504E7"/>
    <w:rsid w:val="00850B17"/>
    <w:rsid w:val="00850EA7"/>
    <w:rsid w:val="00851B3E"/>
    <w:rsid w:val="00853CB0"/>
    <w:rsid w:val="00853D6B"/>
    <w:rsid w:val="0085446D"/>
    <w:rsid w:val="0085470B"/>
    <w:rsid w:val="00854924"/>
    <w:rsid w:val="00854EF0"/>
    <w:rsid w:val="008556C0"/>
    <w:rsid w:val="00857F04"/>
    <w:rsid w:val="00860CB4"/>
    <w:rsid w:val="00864945"/>
    <w:rsid w:val="00864A3F"/>
    <w:rsid w:val="00864B96"/>
    <w:rsid w:val="008666E4"/>
    <w:rsid w:val="0086722B"/>
    <w:rsid w:val="00867BEA"/>
    <w:rsid w:val="008703CF"/>
    <w:rsid w:val="0087132C"/>
    <w:rsid w:val="00871513"/>
    <w:rsid w:val="00871E1B"/>
    <w:rsid w:val="008731E8"/>
    <w:rsid w:val="0087425D"/>
    <w:rsid w:val="0087446E"/>
    <w:rsid w:val="00874772"/>
    <w:rsid w:val="00874A81"/>
    <w:rsid w:val="00874B64"/>
    <w:rsid w:val="0087559A"/>
    <w:rsid w:val="008768CD"/>
    <w:rsid w:val="008775EB"/>
    <w:rsid w:val="00877A0B"/>
    <w:rsid w:val="00880163"/>
    <w:rsid w:val="008819F0"/>
    <w:rsid w:val="008824F4"/>
    <w:rsid w:val="008827EE"/>
    <w:rsid w:val="008866F4"/>
    <w:rsid w:val="00887488"/>
    <w:rsid w:val="00890483"/>
    <w:rsid w:val="008906D0"/>
    <w:rsid w:val="00890817"/>
    <w:rsid w:val="00893B01"/>
    <w:rsid w:val="0089474D"/>
    <w:rsid w:val="008949E4"/>
    <w:rsid w:val="00895BDD"/>
    <w:rsid w:val="00897648"/>
    <w:rsid w:val="00897F59"/>
    <w:rsid w:val="008A083F"/>
    <w:rsid w:val="008A0D23"/>
    <w:rsid w:val="008A11EF"/>
    <w:rsid w:val="008A4B5D"/>
    <w:rsid w:val="008A4B84"/>
    <w:rsid w:val="008A51CE"/>
    <w:rsid w:val="008A7BC0"/>
    <w:rsid w:val="008B0549"/>
    <w:rsid w:val="008B13C5"/>
    <w:rsid w:val="008B33F8"/>
    <w:rsid w:val="008B39E8"/>
    <w:rsid w:val="008B3F76"/>
    <w:rsid w:val="008B4043"/>
    <w:rsid w:val="008B4B4F"/>
    <w:rsid w:val="008B5A48"/>
    <w:rsid w:val="008C3432"/>
    <w:rsid w:val="008C3945"/>
    <w:rsid w:val="008C5D04"/>
    <w:rsid w:val="008C6145"/>
    <w:rsid w:val="008C6B82"/>
    <w:rsid w:val="008D00F2"/>
    <w:rsid w:val="008D0D24"/>
    <w:rsid w:val="008D301D"/>
    <w:rsid w:val="008D4E83"/>
    <w:rsid w:val="008D53B6"/>
    <w:rsid w:val="008D66BD"/>
    <w:rsid w:val="008D6B77"/>
    <w:rsid w:val="008E05BE"/>
    <w:rsid w:val="008E0BE5"/>
    <w:rsid w:val="008E0F8B"/>
    <w:rsid w:val="008E0FCC"/>
    <w:rsid w:val="008E3469"/>
    <w:rsid w:val="008E395D"/>
    <w:rsid w:val="008E3B12"/>
    <w:rsid w:val="008E4408"/>
    <w:rsid w:val="008E5C62"/>
    <w:rsid w:val="008E5D92"/>
    <w:rsid w:val="008E5F1B"/>
    <w:rsid w:val="008F0166"/>
    <w:rsid w:val="008F03BA"/>
    <w:rsid w:val="008F2A34"/>
    <w:rsid w:val="008F395B"/>
    <w:rsid w:val="008F4514"/>
    <w:rsid w:val="008F46B0"/>
    <w:rsid w:val="008F4732"/>
    <w:rsid w:val="008F4841"/>
    <w:rsid w:val="008F59D1"/>
    <w:rsid w:val="008F5BA6"/>
    <w:rsid w:val="008F5D10"/>
    <w:rsid w:val="008F712A"/>
    <w:rsid w:val="008F731C"/>
    <w:rsid w:val="008F7C65"/>
    <w:rsid w:val="00901B69"/>
    <w:rsid w:val="00901DDC"/>
    <w:rsid w:val="00904238"/>
    <w:rsid w:val="00904FDF"/>
    <w:rsid w:val="009054C2"/>
    <w:rsid w:val="00907CA1"/>
    <w:rsid w:val="00907EA6"/>
    <w:rsid w:val="009106EB"/>
    <w:rsid w:val="00913D93"/>
    <w:rsid w:val="009151B1"/>
    <w:rsid w:val="009166B3"/>
    <w:rsid w:val="00921204"/>
    <w:rsid w:val="0092208D"/>
    <w:rsid w:val="00922539"/>
    <w:rsid w:val="009256B5"/>
    <w:rsid w:val="00926207"/>
    <w:rsid w:val="0093019C"/>
    <w:rsid w:val="00930241"/>
    <w:rsid w:val="009304D6"/>
    <w:rsid w:val="009331E1"/>
    <w:rsid w:val="00933D28"/>
    <w:rsid w:val="009343BA"/>
    <w:rsid w:val="00935392"/>
    <w:rsid w:val="00936A6B"/>
    <w:rsid w:val="00941D03"/>
    <w:rsid w:val="00942FC6"/>
    <w:rsid w:val="00944FB3"/>
    <w:rsid w:val="0094549B"/>
    <w:rsid w:val="009462BF"/>
    <w:rsid w:val="00947F50"/>
    <w:rsid w:val="00950436"/>
    <w:rsid w:val="009505F1"/>
    <w:rsid w:val="00950656"/>
    <w:rsid w:val="00951982"/>
    <w:rsid w:val="00951CC9"/>
    <w:rsid w:val="0095349C"/>
    <w:rsid w:val="009536B2"/>
    <w:rsid w:val="009555DC"/>
    <w:rsid w:val="00956652"/>
    <w:rsid w:val="00956A79"/>
    <w:rsid w:val="00960C92"/>
    <w:rsid w:val="009611AC"/>
    <w:rsid w:val="00961D9B"/>
    <w:rsid w:val="009622A8"/>
    <w:rsid w:val="00963200"/>
    <w:rsid w:val="00963630"/>
    <w:rsid w:val="00963A02"/>
    <w:rsid w:val="00963FBF"/>
    <w:rsid w:val="009650A2"/>
    <w:rsid w:val="00966B26"/>
    <w:rsid w:val="0096769A"/>
    <w:rsid w:val="00967B47"/>
    <w:rsid w:val="009716BE"/>
    <w:rsid w:val="00972D83"/>
    <w:rsid w:val="0097317C"/>
    <w:rsid w:val="00977866"/>
    <w:rsid w:val="0098253B"/>
    <w:rsid w:val="009826DF"/>
    <w:rsid w:val="00982B58"/>
    <w:rsid w:val="00983318"/>
    <w:rsid w:val="00984F17"/>
    <w:rsid w:val="00985168"/>
    <w:rsid w:val="009859A3"/>
    <w:rsid w:val="00985C2A"/>
    <w:rsid w:val="00986FB4"/>
    <w:rsid w:val="00987530"/>
    <w:rsid w:val="0098760A"/>
    <w:rsid w:val="00992BBD"/>
    <w:rsid w:val="00993F22"/>
    <w:rsid w:val="009942FE"/>
    <w:rsid w:val="00995F10"/>
    <w:rsid w:val="00996624"/>
    <w:rsid w:val="00997431"/>
    <w:rsid w:val="009A01D7"/>
    <w:rsid w:val="009A096D"/>
    <w:rsid w:val="009A2734"/>
    <w:rsid w:val="009A28C8"/>
    <w:rsid w:val="009A322B"/>
    <w:rsid w:val="009A4DC3"/>
    <w:rsid w:val="009A4DD6"/>
    <w:rsid w:val="009A69D3"/>
    <w:rsid w:val="009A7B20"/>
    <w:rsid w:val="009B10CA"/>
    <w:rsid w:val="009B2010"/>
    <w:rsid w:val="009B24E0"/>
    <w:rsid w:val="009B282E"/>
    <w:rsid w:val="009B3F0C"/>
    <w:rsid w:val="009B422D"/>
    <w:rsid w:val="009B42F7"/>
    <w:rsid w:val="009B4A5E"/>
    <w:rsid w:val="009B4B6A"/>
    <w:rsid w:val="009B5C83"/>
    <w:rsid w:val="009C0587"/>
    <w:rsid w:val="009C09AF"/>
    <w:rsid w:val="009C431C"/>
    <w:rsid w:val="009C4ECC"/>
    <w:rsid w:val="009C4EFB"/>
    <w:rsid w:val="009C566F"/>
    <w:rsid w:val="009C6920"/>
    <w:rsid w:val="009D0EC8"/>
    <w:rsid w:val="009D17C7"/>
    <w:rsid w:val="009D23A3"/>
    <w:rsid w:val="009D27E4"/>
    <w:rsid w:val="009D2A33"/>
    <w:rsid w:val="009D4C30"/>
    <w:rsid w:val="009D50BF"/>
    <w:rsid w:val="009D5D19"/>
    <w:rsid w:val="009D6072"/>
    <w:rsid w:val="009D7358"/>
    <w:rsid w:val="009E07D1"/>
    <w:rsid w:val="009E203C"/>
    <w:rsid w:val="009E22F3"/>
    <w:rsid w:val="009E338B"/>
    <w:rsid w:val="009E68C7"/>
    <w:rsid w:val="009E77F2"/>
    <w:rsid w:val="009E7933"/>
    <w:rsid w:val="009E7EF7"/>
    <w:rsid w:val="009F319A"/>
    <w:rsid w:val="009F33F8"/>
    <w:rsid w:val="009F4EC4"/>
    <w:rsid w:val="009F5945"/>
    <w:rsid w:val="009F6259"/>
    <w:rsid w:val="009F72D8"/>
    <w:rsid w:val="009F75B5"/>
    <w:rsid w:val="009F7FE7"/>
    <w:rsid w:val="00A00901"/>
    <w:rsid w:val="00A05750"/>
    <w:rsid w:val="00A0592F"/>
    <w:rsid w:val="00A07095"/>
    <w:rsid w:val="00A10DBF"/>
    <w:rsid w:val="00A11D3A"/>
    <w:rsid w:val="00A12DD1"/>
    <w:rsid w:val="00A132CA"/>
    <w:rsid w:val="00A13917"/>
    <w:rsid w:val="00A1425D"/>
    <w:rsid w:val="00A14451"/>
    <w:rsid w:val="00A16B8F"/>
    <w:rsid w:val="00A20796"/>
    <w:rsid w:val="00A20F0C"/>
    <w:rsid w:val="00A214E0"/>
    <w:rsid w:val="00A22068"/>
    <w:rsid w:val="00A23E80"/>
    <w:rsid w:val="00A25840"/>
    <w:rsid w:val="00A2693A"/>
    <w:rsid w:val="00A27DAF"/>
    <w:rsid w:val="00A3123E"/>
    <w:rsid w:val="00A31A3D"/>
    <w:rsid w:val="00A332C4"/>
    <w:rsid w:val="00A42B1D"/>
    <w:rsid w:val="00A449DE"/>
    <w:rsid w:val="00A45473"/>
    <w:rsid w:val="00A4755D"/>
    <w:rsid w:val="00A47A3C"/>
    <w:rsid w:val="00A47EA7"/>
    <w:rsid w:val="00A500F2"/>
    <w:rsid w:val="00A503E9"/>
    <w:rsid w:val="00A505C0"/>
    <w:rsid w:val="00A50F09"/>
    <w:rsid w:val="00A5483B"/>
    <w:rsid w:val="00A554A8"/>
    <w:rsid w:val="00A56F81"/>
    <w:rsid w:val="00A579F3"/>
    <w:rsid w:val="00A62073"/>
    <w:rsid w:val="00A62750"/>
    <w:rsid w:val="00A630B5"/>
    <w:rsid w:val="00A66DAA"/>
    <w:rsid w:val="00A72F3D"/>
    <w:rsid w:val="00A73F41"/>
    <w:rsid w:val="00A747D2"/>
    <w:rsid w:val="00A75CEE"/>
    <w:rsid w:val="00A767DA"/>
    <w:rsid w:val="00A7799C"/>
    <w:rsid w:val="00A80517"/>
    <w:rsid w:val="00A80593"/>
    <w:rsid w:val="00A80923"/>
    <w:rsid w:val="00A81A2F"/>
    <w:rsid w:val="00A82AF6"/>
    <w:rsid w:val="00A83EA9"/>
    <w:rsid w:val="00A84D67"/>
    <w:rsid w:val="00A8507F"/>
    <w:rsid w:val="00A856EA"/>
    <w:rsid w:val="00A8659D"/>
    <w:rsid w:val="00A87CED"/>
    <w:rsid w:val="00A91A27"/>
    <w:rsid w:val="00A91AB7"/>
    <w:rsid w:val="00A957FD"/>
    <w:rsid w:val="00A9615C"/>
    <w:rsid w:val="00A96798"/>
    <w:rsid w:val="00AA053F"/>
    <w:rsid w:val="00AA11EA"/>
    <w:rsid w:val="00AA1419"/>
    <w:rsid w:val="00AA282C"/>
    <w:rsid w:val="00AA2A9B"/>
    <w:rsid w:val="00AA3115"/>
    <w:rsid w:val="00AA331E"/>
    <w:rsid w:val="00AA346B"/>
    <w:rsid w:val="00AA3804"/>
    <w:rsid w:val="00AA3EF0"/>
    <w:rsid w:val="00AA4DAA"/>
    <w:rsid w:val="00AA6AB8"/>
    <w:rsid w:val="00AA7B5E"/>
    <w:rsid w:val="00AA7B79"/>
    <w:rsid w:val="00AB08DA"/>
    <w:rsid w:val="00AB12D6"/>
    <w:rsid w:val="00AB2069"/>
    <w:rsid w:val="00AB2BC9"/>
    <w:rsid w:val="00AB3860"/>
    <w:rsid w:val="00AB448D"/>
    <w:rsid w:val="00AB46C8"/>
    <w:rsid w:val="00AB4F2B"/>
    <w:rsid w:val="00AB5E7E"/>
    <w:rsid w:val="00AC0218"/>
    <w:rsid w:val="00AC2B3B"/>
    <w:rsid w:val="00AC39DD"/>
    <w:rsid w:val="00AC4211"/>
    <w:rsid w:val="00AC5A40"/>
    <w:rsid w:val="00AC5EBD"/>
    <w:rsid w:val="00AC7BB0"/>
    <w:rsid w:val="00AD0C4D"/>
    <w:rsid w:val="00AD0D48"/>
    <w:rsid w:val="00AD19AA"/>
    <w:rsid w:val="00AD222D"/>
    <w:rsid w:val="00AD2D9D"/>
    <w:rsid w:val="00AD37C9"/>
    <w:rsid w:val="00AD3CB7"/>
    <w:rsid w:val="00AD454B"/>
    <w:rsid w:val="00AD4C2D"/>
    <w:rsid w:val="00AD58B6"/>
    <w:rsid w:val="00AD628B"/>
    <w:rsid w:val="00AD6380"/>
    <w:rsid w:val="00AD7E90"/>
    <w:rsid w:val="00AE0559"/>
    <w:rsid w:val="00AE127D"/>
    <w:rsid w:val="00AE201D"/>
    <w:rsid w:val="00AE4AC9"/>
    <w:rsid w:val="00AE4C19"/>
    <w:rsid w:val="00AE5407"/>
    <w:rsid w:val="00AE70BB"/>
    <w:rsid w:val="00AE75DA"/>
    <w:rsid w:val="00AE7787"/>
    <w:rsid w:val="00AF18B7"/>
    <w:rsid w:val="00AF1F05"/>
    <w:rsid w:val="00AF5164"/>
    <w:rsid w:val="00AF51A4"/>
    <w:rsid w:val="00AF5419"/>
    <w:rsid w:val="00AF7CEF"/>
    <w:rsid w:val="00B001AF"/>
    <w:rsid w:val="00B00DA3"/>
    <w:rsid w:val="00B00DE0"/>
    <w:rsid w:val="00B00DF9"/>
    <w:rsid w:val="00B01B8E"/>
    <w:rsid w:val="00B0286A"/>
    <w:rsid w:val="00B03B53"/>
    <w:rsid w:val="00B0580C"/>
    <w:rsid w:val="00B064D1"/>
    <w:rsid w:val="00B069AD"/>
    <w:rsid w:val="00B10FC1"/>
    <w:rsid w:val="00B11296"/>
    <w:rsid w:val="00B11C57"/>
    <w:rsid w:val="00B12102"/>
    <w:rsid w:val="00B131BD"/>
    <w:rsid w:val="00B155AD"/>
    <w:rsid w:val="00B15BE6"/>
    <w:rsid w:val="00B161CB"/>
    <w:rsid w:val="00B16A45"/>
    <w:rsid w:val="00B16EC4"/>
    <w:rsid w:val="00B21622"/>
    <w:rsid w:val="00B21772"/>
    <w:rsid w:val="00B23EA7"/>
    <w:rsid w:val="00B23F7C"/>
    <w:rsid w:val="00B250FD"/>
    <w:rsid w:val="00B25114"/>
    <w:rsid w:val="00B26268"/>
    <w:rsid w:val="00B26925"/>
    <w:rsid w:val="00B273B4"/>
    <w:rsid w:val="00B326F4"/>
    <w:rsid w:val="00B3337E"/>
    <w:rsid w:val="00B333EB"/>
    <w:rsid w:val="00B352A5"/>
    <w:rsid w:val="00B36F5E"/>
    <w:rsid w:val="00B40180"/>
    <w:rsid w:val="00B402D9"/>
    <w:rsid w:val="00B4053D"/>
    <w:rsid w:val="00B40915"/>
    <w:rsid w:val="00B40F1D"/>
    <w:rsid w:val="00B418DF"/>
    <w:rsid w:val="00B41FC3"/>
    <w:rsid w:val="00B42BD5"/>
    <w:rsid w:val="00B4327A"/>
    <w:rsid w:val="00B43C2E"/>
    <w:rsid w:val="00B478A8"/>
    <w:rsid w:val="00B511DF"/>
    <w:rsid w:val="00B52A42"/>
    <w:rsid w:val="00B536AF"/>
    <w:rsid w:val="00B54D1F"/>
    <w:rsid w:val="00B54DBC"/>
    <w:rsid w:val="00B55317"/>
    <w:rsid w:val="00B55C33"/>
    <w:rsid w:val="00B56277"/>
    <w:rsid w:val="00B5653D"/>
    <w:rsid w:val="00B56EAB"/>
    <w:rsid w:val="00B574F6"/>
    <w:rsid w:val="00B57A44"/>
    <w:rsid w:val="00B6059B"/>
    <w:rsid w:val="00B61D4C"/>
    <w:rsid w:val="00B63603"/>
    <w:rsid w:val="00B6450E"/>
    <w:rsid w:val="00B64CB9"/>
    <w:rsid w:val="00B651C5"/>
    <w:rsid w:val="00B65A9E"/>
    <w:rsid w:val="00B661EC"/>
    <w:rsid w:val="00B66630"/>
    <w:rsid w:val="00B67919"/>
    <w:rsid w:val="00B7116B"/>
    <w:rsid w:val="00B71B3D"/>
    <w:rsid w:val="00B72CD4"/>
    <w:rsid w:val="00B73A5D"/>
    <w:rsid w:val="00B75589"/>
    <w:rsid w:val="00B80E2E"/>
    <w:rsid w:val="00B82676"/>
    <w:rsid w:val="00B82BCF"/>
    <w:rsid w:val="00B84701"/>
    <w:rsid w:val="00B863D5"/>
    <w:rsid w:val="00B8675A"/>
    <w:rsid w:val="00B873EA"/>
    <w:rsid w:val="00B8755A"/>
    <w:rsid w:val="00B876BF"/>
    <w:rsid w:val="00B8794B"/>
    <w:rsid w:val="00B903F1"/>
    <w:rsid w:val="00B914C2"/>
    <w:rsid w:val="00B9166D"/>
    <w:rsid w:val="00B951C9"/>
    <w:rsid w:val="00B953CB"/>
    <w:rsid w:val="00B95793"/>
    <w:rsid w:val="00B962B9"/>
    <w:rsid w:val="00B9763D"/>
    <w:rsid w:val="00BA06C3"/>
    <w:rsid w:val="00BA0CAE"/>
    <w:rsid w:val="00BA1706"/>
    <w:rsid w:val="00BA368B"/>
    <w:rsid w:val="00BA55A4"/>
    <w:rsid w:val="00BA593B"/>
    <w:rsid w:val="00BB119A"/>
    <w:rsid w:val="00BB1915"/>
    <w:rsid w:val="00BB1C0A"/>
    <w:rsid w:val="00BB2126"/>
    <w:rsid w:val="00BB2B41"/>
    <w:rsid w:val="00BB2EED"/>
    <w:rsid w:val="00BB3782"/>
    <w:rsid w:val="00BB4664"/>
    <w:rsid w:val="00BB4BBA"/>
    <w:rsid w:val="00BB609A"/>
    <w:rsid w:val="00BC007B"/>
    <w:rsid w:val="00BC1AD5"/>
    <w:rsid w:val="00BC1BD2"/>
    <w:rsid w:val="00BC1E2D"/>
    <w:rsid w:val="00BC2740"/>
    <w:rsid w:val="00BC29F3"/>
    <w:rsid w:val="00BC359D"/>
    <w:rsid w:val="00BC368B"/>
    <w:rsid w:val="00BC5426"/>
    <w:rsid w:val="00BC638C"/>
    <w:rsid w:val="00BD1C56"/>
    <w:rsid w:val="00BD2DBF"/>
    <w:rsid w:val="00BD48CC"/>
    <w:rsid w:val="00BD4DF1"/>
    <w:rsid w:val="00BD67FA"/>
    <w:rsid w:val="00BD6888"/>
    <w:rsid w:val="00BD71B8"/>
    <w:rsid w:val="00BD7B80"/>
    <w:rsid w:val="00BD7C86"/>
    <w:rsid w:val="00BE1967"/>
    <w:rsid w:val="00BE1CA7"/>
    <w:rsid w:val="00BE442D"/>
    <w:rsid w:val="00BE4747"/>
    <w:rsid w:val="00BE5582"/>
    <w:rsid w:val="00BE5625"/>
    <w:rsid w:val="00BE56FA"/>
    <w:rsid w:val="00BE69F0"/>
    <w:rsid w:val="00BE76C8"/>
    <w:rsid w:val="00BE7FE3"/>
    <w:rsid w:val="00BF05F0"/>
    <w:rsid w:val="00BF0BEF"/>
    <w:rsid w:val="00BF0C78"/>
    <w:rsid w:val="00BF190C"/>
    <w:rsid w:val="00BF2228"/>
    <w:rsid w:val="00BF29D5"/>
    <w:rsid w:val="00BF2A81"/>
    <w:rsid w:val="00BF3169"/>
    <w:rsid w:val="00BF3AFD"/>
    <w:rsid w:val="00BF4880"/>
    <w:rsid w:val="00BF6564"/>
    <w:rsid w:val="00BF6F9C"/>
    <w:rsid w:val="00BF7274"/>
    <w:rsid w:val="00BF7D8A"/>
    <w:rsid w:val="00C04464"/>
    <w:rsid w:val="00C05307"/>
    <w:rsid w:val="00C06951"/>
    <w:rsid w:val="00C06E05"/>
    <w:rsid w:val="00C102F5"/>
    <w:rsid w:val="00C10B9A"/>
    <w:rsid w:val="00C11024"/>
    <w:rsid w:val="00C14095"/>
    <w:rsid w:val="00C15533"/>
    <w:rsid w:val="00C15B1C"/>
    <w:rsid w:val="00C16BD5"/>
    <w:rsid w:val="00C20D53"/>
    <w:rsid w:val="00C21EED"/>
    <w:rsid w:val="00C22433"/>
    <w:rsid w:val="00C22DF0"/>
    <w:rsid w:val="00C23D02"/>
    <w:rsid w:val="00C242F8"/>
    <w:rsid w:val="00C2630D"/>
    <w:rsid w:val="00C26321"/>
    <w:rsid w:val="00C30C97"/>
    <w:rsid w:val="00C3138C"/>
    <w:rsid w:val="00C32637"/>
    <w:rsid w:val="00C326D5"/>
    <w:rsid w:val="00C329D4"/>
    <w:rsid w:val="00C32AC3"/>
    <w:rsid w:val="00C32F25"/>
    <w:rsid w:val="00C33AD1"/>
    <w:rsid w:val="00C34816"/>
    <w:rsid w:val="00C35D1E"/>
    <w:rsid w:val="00C369BB"/>
    <w:rsid w:val="00C36AC5"/>
    <w:rsid w:val="00C4092F"/>
    <w:rsid w:val="00C41777"/>
    <w:rsid w:val="00C41779"/>
    <w:rsid w:val="00C41F7E"/>
    <w:rsid w:val="00C42E05"/>
    <w:rsid w:val="00C437EB"/>
    <w:rsid w:val="00C44B6A"/>
    <w:rsid w:val="00C45D96"/>
    <w:rsid w:val="00C45F1F"/>
    <w:rsid w:val="00C4684C"/>
    <w:rsid w:val="00C52186"/>
    <w:rsid w:val="00C52A6F"/>
    <w:rsid w:val="00C53ED1"/>
    <w:rsid w:val="00C54226"/>
    <w:rsid w:val="00C56739"/>
    <w:rsid w:val="00C571CE"/>
    <w:rsid w:val="00C57443"/>
    <w:rsid w:val="00C57ACA"/>
    <w:rsid w:val="00C6035D"/>
    <w:rsid w:val="00C61479"/>
    <w:rsid w:val="00C61F67"/>
    <w:rsid w:val="00C6283E"/>
    <w:rsid w:val="00C62A52"/>
    <w:rsid w:val="00C62AD8"/>
    <w:rsid w:val="00C62C99"/>
    <w:rsid w:val="00C63CF7"/>
    <w:rsid w:val="00C641F9"/>
    <w:rsid w:val="00C64640"/>
    <w:rsid w:val="00C64D65"/>
    <w:rsid w:val="00C660D1"/>
    <w:rsid w:val="00C67811"/>
    <w:rsid w:val="00C70D5D"/>
    <w:rsid w:val="00C70F35"/>
    <w:rsid w:val="00C71597"/>
    <w:rsid w:val="00C72552"/>
    <w:rsid w:val="00C72DC9"/>
    <w:rsid w:val="00C75215"/>
    <w:rsid w:val="00C75233"/>
    <w:rsid w:val="00C76501"/>
    <w:rsid w:val="00C7728E"/>
    <w:rsid w:val="00C772EE"/>
    <w:rsid w:val="00C776CA"/>
    <w:rsid w:val="00C823A4"/>
    <w:rsid w:val="00C82D42"/>
    <w:rsid w:val="00C832A7"/>
    <w:rsid w:val="00C8365F"/>
    <w:rsid w:val="00C8416F"/>
    <w:rsid w:val="00C845EB"/>
    <w:rsid w:val="00C848CA"/>
    <w:rsid w:val="00C85274"/>
    <w:rsid w:val="00C857B9"/>
    <w:rsid w:val="00C8731E"/>
    <w:rsid w:val="00C87CBE"/>
    <w:rsid w:val="00C9089A"/>
    <w:rsid w:val="00C91B05"/>
    <w:rsid w:val="00C92CA5"/>
    <w:rsid w:val="00C939CC"/>
    <w:rsid w:val="00C93CAF"/>
    <w:rsid w:val="00C94615"/>
    <w:rsid w:val="00C96486"/>
    <w:rsid w:val="00C96C3D"/>
    <w:rsid w:val="00CA0CA6"/>
    <w:rsid w:val="00CA164E"/>
    <w:rsid w:val="00CA3042"/>
    <w:rsid w:val="00CA38C2"/>
    <w:rsid w:val="00CA6E0E"/>
    <w:rsid w:val="00CB0950"/>
    <w:rsid w:val="00CB343B"/>
    <w:rsid w:val="00CB5D05"/>
    <w:rsid w:val="00CB5D25"/>
    <w:rsid w:val="00CB643E"/>
    <w:rsid w:val="00CB7B25"/>
    <w:rsid w:val="00CC0BB2"/>
    <w:rsid w:val="00CC2772"/>
    <w:rsid w:val="00CC388F"/>
    <w:rsid w:val="00CC3DE0"/>
    <w:rsid w:val="00CC413B"/>
    <w:rsid w:val="00CC4150"/>
    <w:rsid w:val="00CC4EC4"/>
    <w:rsid w:val="00CC543C"/>
    <w:rsid w:val="00CC5A94"/>
    <w:rsid w:val="00CC5BB8"/>
    <w:rsid w:val="00CC5C59"/>
    <w:rsid w:val="00CC6E21"/>
    <w:rsid w:val="00CC7537"/>
    <w:rsid w:val="00CD01C1"/>
    <w:rsid w:val="00CD13C9"/>
    <w:rsid w:val="00CD188A"/>
    <w:rsid w:val="00CD1B1F"/>
    <w:rsid w:val="00CD2F18"/>
    <w:rsid w:val="00CD43FD"/>
    <w:rsid w:val="00CD454B"/>
    <w:rsid w:val="00CD480E"/>
    <w:rsid w:val="00CD6618"/>
    <w:rsid w:val="00CD695B"/>
    <w:rsid w:val="00CD6B28"/>
    <w:rsid w:val="00CD6D88"/>
    <w:rsid w:val="00CD7826"/>
    <w:rsid w:val="00CE40B8"/>
    <w:rsid w:val="00CE5A97"/>
    <w:rsid w:val="00CE79E2"/>
    <w:rsid w:val="00CF022C"/>
    <w:rsid w:val="00CF0DE6"/>
    <w:rsid w:val="00CF23D1"/>
    <w:rsid w:val="00CF33D7"/>
    <w:rsid w:val="00CF3ADA"/>
    <w:rsid w:val="00CF3D10"/>
    <w:rsid w:val="00CF3FE8"/>
    <w:rsid w:val="00CF6C24"/>
    <w:rsid w:val="00CF7867"/>
    <w:rsid w:val="00D011D6"/>
    <w:rsid w:val="00D0191E"/>
    <w:rsid w:val="00D03F9D"/>
    <w:rsid w:val="00D04E03"/>
    <w:rsid w:val="00D06308"/>
    <w:rsid w:val="00D06739"/>
    <w:rsid w:val="00D07558"/>
    <w:rsid w:val="00D1098E"/>
    <w:rsid w:val="00D12620"/>
    <w:rsid w:val="00D129F1"/>
    <w:rsid w:val="00D13820"/>
    <w:rsid w:val="00D16674"/>
    <w:rsid w:val="00D170C0"/>
    <w:rsid w:val="00D170FA"/>
    <w:rsid w:val="00D17DB8"/>
    <w:rsid w:val="00D23669"/>
    <w:rsid w:val="00D23A0A"/>
    <w:rsid w:val="00D24950"/>
    <w:rsid w:val="00D24ABE"/>
    <w:rsid w:val="00D25B8A"/>
    <w:rsid w:val="00D25C33"/>
    <w:rsid w:val="00D3025A"/>
    <w:rsid w:val="00D30761"/>
    <w:rsid w:val="00D30B31"/>
    <w:rsid w:val="00D31426"/>
    <w:rsid w:val="00D31435"/>
    <w:rsid w:val="00D31EED"/>
    <w:rsid w:val="00D3328C"/>
    <w:rsid w:val="00D33462"/>
    <w:rsid w:val="00D3362B"/>
    <w:rsid w:val="00D35A06"/>
    <w:rsid w:val="00D3728C"/>
    <w:rsid w:val="00D37D28"/>
    <w:rsid w:val="00D409C6"/>
    <w:rsid w:val="00D42CAC"/>
    <w:rsid w:val="00D43ECC"/>
    <w:rsid w:val="00D44392"/>
    <w:rsid w:val="00D44E33"/>
    <w:rsid w:val="00D44F66"/>
    <w:rsid w:val="00D45F9B"/>
    <w:rsid w:val="00D503F7"/>
    <w:rsid w:val="00D5156B"/>
    <w:rsid w:val="00D51C38"/>
    <w:rsid w:val="00D522F7"/>
    <w:rsid w:val="00D524F2"/>
    <w:rsid w:val="00D52873"/>
    <w:rsid w:val="00D534DF"/>
    <w:rsid w:val="00D53A3C"/>
    <w:rsid w:val="00D54663"/>
    <w:rsid w:val="00D54838"/>
    <w:rsid w:val="00D54C53"/>
    <w:rsid w:val="00D55137"/>
    <w:rsid w:val="00D55D1B"/>
    <w:rsid w:val="00D568F6"/>
    <w:rsid w:val="00D57F0D"/>
    <w:rsid w:val="00D624EE"/>
    <w:rsid w:val="00D6252E"/>
    <w:rsid w:val="00D64057"/>
    <w:rsid w:val="00D66C79"/>
    <w:rsid w:val="00D6797E"/>
    <w:rsid w:val="00D7003B"/>
    <w:rsid w:val="00D703D9"/>
    <w:rsid w:val="00D7166F"/>
    <w:rsid w:val="00D716A4"/>
    <w:rsid w:val="00D72307"/>
    <w:rsid w:val="00D72AD7"/>
    <w:rsid w:val="00D734C7"/>
    <w:rsid w:val="00D745A6"/>
    <w:rsid w:val="00D749C7"/>
    <w:rsid w:val="00D74AD9"/>
    <w:rsid w:val="00D76A30"/>
    <w:rsid w:val="00D774B0"/>
    <w:rsid w:val="00D777E0"/>
    <w:rsid w:val="00D77F37"/>
    <w:rsid w:val="00D81CCF"/>
    <w:rsid w:val="00D81E43"/>
    <w:rsid w:val="00D827D0"/>
    <w:rsid w:val="00D82A71"/>
    <w:rsid w:val="00D84EF0"/>
    <w:rsid w:val="00D8522F"/>
    <w:rsid w:val="00D85812"/>
    <w:rsid w:val="00D861E8"/>
    <w:rsid w:val="00D90010"/>
    <w:rsid w:val="00D917EB"/>
    <w:rsid w:val="00D91ACA"/>
    <w:rsid w:val="00D91BFC"/>
    <w:rsid w:val="00D91F96"/>
    <w:rsid w:val="00D93F64"/>
    <w:rsid w:val="00D942FC"/>
    <w:rsid w:val="00D947AF"/>
    <w:rsid w:val="00D952B4"/>
    <w:rsid w:val="00D9590A"/>
    <w:rsid w:val="00D95A70"/>
    <w:rsid w:val="00D95DCE"/>
    <w:rsid w:val="00D97BE6"/>
    <w:rsid w:val="00DA09B5"/>
    <w:rsid w:val="00DA0CBF"/>
    <w:rsid w:val="00DA3F50"/>
    <w:rsid w:val="00DA63C4"/>
    <w:rsid w:val="00DA6C59"/>
    <w:rsid w:val="00DA6C6E"/>
    <w:rsid w:val="00DA6E6D"/>
    <w:rsid w:val="00DA7EC2"/>
    <w:rsid w:val="00DB35CC"/>
    <w:rsid w:val="00DB41B9"/>
    <w:rsid w:val="00DB5433"/>
    <w:rsid w:val="00DB58AA"/>
    <w:rsid w:val="00DB5A04"/>
    <w:rsid w:val="00DB6579"/>
    <w:rsid w:val="00DB7563"/>
    <w:rsid w:val="00DB78E9"/>
    <w:rsid w:val="00DC0C4E"/>
    <w:rsid w:val="00DC13A2"/>
    <w:rsid w:val="00DC1586"/>
    <w:rsid w:val="00DC210E"/>
    <w:rsid w:val="00DC368F"/>
    <w:rsid w:val="00DC423C"/>
    <w:rsid w:val="00DC54A9"/>
    <w:rsid w:val="00DC6BC7"/>
    <w:rsid w:val="00DC6E15"/>
    <w:rsid w:val="00DC7ABB"/>
    <w:rsid w:val="00DC7E42"/>
    <w:rsid w:val="00DD16C1"/>
    <w:rsid w:val="00DD285C"/>
    <w:rsid w:val="00DD29F3"/>
    <w:rsid w:val="00DD3D87"/>
    <w:rsid w:val="00DD59A6"/>
    <w:rsid w:val="00DD67AF"/>
    <w:rsid w:val="00DD6E2D"/>
    <w:rsid w:val="00DD707D"/>
    <w:rsid w:val="00DE0A2D"/>
    <w:rsid w:val="00DE12FB"/>
    <w:rsid w:val="00DE1622"/>
    <w:rsid w:val="00DE19EC"/>
    <w:rsid w:val="00DE5BDE"/>
    <w:rsid w:val="00DE6E6A"/>
    <w:rsid w:val="00DF097B"/>
    <w:rsid w:val="00DF0B85"/>
    <w:rsid w:val="00DF0F5D"/>
    <w:rsid w:val="00DF0FCE"/>
    <w:rsid w:val="00DF229B"/>
    <w:rsid w:val="00DF262E"/>
    <w:rsid w:val="00DF34BA"/>
    <w:rsid w:val="00DF4489"/>
    <w:rsid w:val="00DF4D80"/>
    <w:rsid w:val="00DF4F4E"/>
    <w:rsid w:val="00DF542E"/>
    <w:rsid w:val="00DF543E"/>
    <w:rsid w:val="00DF56BF"/>
    <w:rsid w:val="00E002E5"/>
    <w:rsid w:val="00E00381"/>
    <w:rsid w:val="00E00BCC"/>
    <w:rsid w:val="00E00C7D"/>
    <w:rsid w:val="00E010D7"/>
    <w:rsid w:val="00E01877"/>
    <w:rsid w:val="00E02ED1"/>
    <w:rsid w:val="00E052A1"/>
    <w:rsid w:val="00E052C7"/>
    <w:rsid w:val="00E053DD"/>
    <w:rsid w:val="00E060C8"/>
    <w:rsid w:val="00E10638"/>
    <w:rsid w:val="00E10C9D"/>
    <w:rsid w:val="00E12BC6"/>
    <w:rsid w:val="00E13BFE"/>
    <w:rsid w:val="00E15431"/>
    <w:rsid w:val="00E1602F"/>
    <w:rsid w:val="00E16BED"/>
    <w:rsid w:val="00E16E18"/>
    <w:rsid w:val="00E17628"/>
    <w:rsid w:val="00E17901"/>
    <w:rsid w:val="00E20C57"/>
    <w:rsid w:val="00E2150A"/>
    <w:rsid w:val="00E21AE7"/>
    <w:rsid w:val="00E21B73"/>
    <w:rsid w:val="00E275B2"/>
    <w:rsid w:val="00E27C26"/>
    <w:rsid w:val="00E27EA6"/>
    <w:rsid w:val="00E27ECC"/>
    <w:rsid w:val="00E306B3"/>
    <w:rsid w:val="00E3085B"/>
    <w:rsid w:val="00E31070"/>
    <w:rsid w:val="00E310C7"/>
    <w:rsid w:val="00E317A7"/>
    <w:rsid w:val="00E31EFB"/>
    <w:rsid w:val="00E32A56"/>
    <w:rsid w:val="00E33A06"/>
    <w:rsid w:val="00E33F37"/>
    <w:rsid w:val="00E35AC1"/>
    <w:rsid w:val="00E362BF"/>
    <w:rsid w:val="00E377F1"/>
    <w:rsid w:val="00E40AAE"/>
    <w:rsid w:val="00E41261"/>
    <w:rsid w:val="00E42D83"/>
    <w:rsid w:val="00E43E0B"/>
    <w:rsid w:val="00E4547D"/>
    <w:rsid w:val="00E454CF"/>
    <w:rsid w:val="00E4675F"/>
    <w:rsid w:val="00E502B5"/>
    <w:rsid w:val="00E50428"/>
    <w:rsid w:val="00E50D77"/>
    <w:rsid w:val="00E515EC"/>
    <w:rsid w:val="00E52327"/>
    <w:rsid w:val="00E52737"/>
    <w:rsid w:val="00E5294E"/>
    <w:rsid w:val="00E534E2"/>
    <w:rsid w:val="00E5351C"/>
    <w:rsid w:val="00E53FF6"/>
    <w:rsid w:val="00E543D6"/>
    <w:rsid w:val="00E5588F"/>
    <w:rsid w:val="00E55F11"/>
    <w:rsid w:val="00E572D4"/>
    <w:rsid w:val="00E574C1"/>
    <w:rsid w:val="00E6121B"/>
    <w:rsid w:val="00E62263"/>
    <w:rsid w:val="00E623BF"/>
    <w:rsid w:val="00E64455"/>
    <w:rsid w:val="00E665D4"/>
    <w:rsid w:val="00E675B6"/>
    <w:rsid w:val="00E7089D"/>
    <w:rsid w:val="00E70E4E"/>
    <w:rsid w:val="00E71084"/>
    <w:rsid w:val="00E7213A"/>
    <w:rsid w:val="00E73C52"/>
    <w:rsid w:val="00E73C56"/>
    <w:rsid w:val="00E7423C"/>
    <w:rsid w:val="00E76045"/>
    <w:rsid w:val="00E76055"/>
    <w:rsid w:val="00E762F3"/>
    <w:rsid w:val="00E76892"/>
    <w:rsid w:val="00E76D2F"/>
    <w:rsid w:val="00E77256"/>
    <w:rsid w:val="00E80F3A"/>
    <w:rsid w:val="00E81110"/>
    <w:rsid w:val="00E8330A"/>
    <w:rsid w:val="00E834B2"/>
    <w:rsid w:val="00E83A6F"/>
    <w:rsid w:val="00E83EE2"/>
    <w:rsid w:val="00E853D4"/>
    <w:rsid w:val="00E86E8A"/>
    <w:rsid w:val="00E91913"/>
    <w:rsid w:val="00E92294"/>
    <w:rsid w:val="00E926E0"/>
    <w:rsid w:val="00E95CC8"/>
    <w:rsid w:val="00E9632E"/>
    <w:rsid w:val="00E97115"/>
    <w:rsid w:val="00EA11FF"/>
    <w:rsid w:val="00EA1284"/>
    <w:rsid w:val="00EA34CE"/>
    <w:rsid w:val="00EA4523"/>
    <w:rsid w:val="00EA62F1"/>
    <w:rsid w:val="00EB12D3"/>
    <w:rsid w:val="00EB2AEE"/>
    <w:rsid w:val="00EB332F"/>
    <w:rsid w:val="00EB6954"/>
    <w:rsid w:val="00EB7940"/>
    <w:rsid w:val="00EC0020"/>
    <w:rsid w:val="00EC0AE6"/>
    <w:rsid w:val="00EC1479"/>
    <w:rsid w:val="00EC17D3"/>
    <w:rsid w:val="00EC2AC7"/>
    <w:rsid w:val="00EC3579"/>
    <w:rsid w:val="00EC366F"/>
    <w:rsid w:val="00EC455E"/>
    <w:rsid w:val="00EC500B"/>
    <w:rsid w:val="00EC50F1"/>
    <w:rsid w:val="00EC5E64"/>
    <w:rsid w:val="00EC68D0"/>
    <w:rsid w:val="00EC6B7B"/>
    <w:rsid w:val="00EC7979"/>
    <w:rsid w:val="00EC7CD0"/>
    <w:rsid w:val="00ED01BA"/>
    <w:rsid w:val="00ED035C"/>
    <w:rsid w:val="00ED0E34"/>
    <w:rsid w:val="00ED603E"/>
    <w:rsid w:val="00ED6297"/>
    <w:rsid w:val="00ED651B"/>
    <w:rsid w:val="00EE032B"/>
    <w:rsid w:val="00EE12C6"/>
    <w:rsid w:val="00EE2635"/>
    <w:rsid w:val="00EE341D"/>
    <w:rsid w:val="00EE3725"/>
    <w:rsid w:val="00EE3C8E"/>
    <w:rsid w:val="00EE429F"/>
    <w:rsid w:val="00EE5FA2"/>
    <w:rsid w:val="00EE7635"/>
    <w:rsid w:val="00EE7A5E"/>
    <w:rsid w:val="00EE7EA0"/>
    <w:rsid w:val="00EF0CA5"/>
    <w:rsid w:val="00EF281D"/>
    <w:rsid w:val="00EF2B15"/>
    <w:rsid w:val="00EF3D65"/>
    <w:rsid w:val="00EF524C"/>
    <w:rsid w:val="00EF6EDC"/>
    <w:rsid w:val="00F0038E"/>
    <w:rsid w:val="00F0115B"/>
    <w:rsid w:val="00F014F1"/>
    <w:rsid w:val="00F034B3"/>
    <w:rsid w:val="00F035D7"/>
    <w:rsid w:val="00F047C1"/>
    <w:rsid w:val="00F04D69"/>
    <w:rsid w:val="00F04D77"/>
    <w:rsid w:val="00F05A72"/>
    <w:rsid w:val="00F06858"/>
    <w:rsid w:val="00F0725A"/>
    <w:rsid w:val="00F113C0"/>
    <w:rsid w:val="00F11C39"/>
    <w:rsid w:val="00F12797"/>
    <w:rsid w:val="00F1616A"/>
    <w:rsid w:val="00F16B59"/>
    <w:rsid w:val="00F16D07"/>
    <w:rsid w:val="00F17530"/>
    <w:rsid w:val="00F20FDD"/>
    <w:rsid w:val="00F22016"/>
    <w:rsid w:val="00F2610E"/>
    <w:rsid w:val="00F2614C"/>
    <w:rsid w:val="00F26521"/>
    <w:rsid w:val="00F26569"/>
    <w:rsid w:val="00F30DF5"/>
    <w:rsid w:val="00F30FBB"/>
    <w:rsid w:val="00F3315B"/>
    <w:rsid w:val="00F333EF"/>
    <w:rsid w:val="00F33777"/>
    <w:rsid w:val="00F337CD"/>
    <w:rsid w:val="00F33EE9"/>
    <w:rsid w:val="00F36176"/>
    <w:rsid w:val="00F3693B"/>
    <w:rsid w:val="00F405CC"/>
    <w:rsid w:val="00F45574"/>
    <w:rsid w:val="00F45F8B"/>
    <w:rsid w:val="00F4634C"/>
    <w:rsid w:val="00F47AFC"/>
    <w:rsid w:val="00F50299"/>
    <w:rsid w:val="00F5276B"/>
    <w:rsid w:val="00F56195"/>
    <w:rsid w:val="00F56B75"/>
    <w:rsid w:val="00F57FE8"/>
    <w:rsid w:val="00F60AAF"/>
    <w:rsid w:val="00F610E1"/>
    <w:rsid w:val="00F61C3F"/>
    <w:rsid w:val="00F664CF"/>
    <w:rsid w:val="00F6725C"/>
    <w:rsid w:val="00F6732C"/>
    <w:rsid w:val="00F70F34"/>
    <w:rsid w:val="00F756E0"/>
    <w:rsid w:val="00F76824"/>
    <w:rsid w:val="00F76AD8"/>
    <w:rsid w:val="00F77970"/>
    <w:rsid w:val="00F8009A"/>
    <w:rsid w:val="00F800FA"/>
    <w:rsid w:val="00F810D4"/>
    <w:rsid w:val="00F82ADD"/>
    <w:rsid w:val="00F82E04"/>
    <w:rsid w:val="00F83384"/>
    <w:rsid w:val="00F841E1"/>
    <w:rsid w:val="00F8587B"/>
    <w:rsid w:val="00F86174"/>
    <w:rsid w:val="00F870B6"/>
    <w:rsid w:val="00F919FC"/>
    <w:rsid w:val="00F928C4"/>
    <w:rsid w:val="00F9350E"/>
    <w:rsid w:val="00F941E9"/>
    <w:rsid w:val="00F95647"/>
    <w:rsid w:val="00F95E8A"/>
    <w:rsid w:val="00F9747B"/>
    <w:rsid w:val="00FA004E"/>
    <w:rsid w:val="00FA23E4"/>
    <w:rsid w:val="00FA29C3"/>
    <w:rsid w:val="00FA2F01"/>
    <w:rsid w:val="00FA3F65"/>
    <w:rsid w:val="00FA4418"/>
    <w:rsid w:val="00FA4D13"/>
    <w:rsid w:val="00FA501F"/>
    <w:rsid w:val="00FA51DD"/>
    <w:rsid w:val="00FA5B6B"/>
    <w:rsid w:val="00FA74D0"/>
    <w:rsid w:val="00FB089E"/>
    <w:rsid w:val="00FB0AE5"/>
    <w:rsid w:val="00FB1A85"/>
    <w:rsid w:val="00FB1E8A"/>
    <w:rsid w:val="00FB2A50"/>
    <w:rsid w:val="00FB446B"/>
    <w:rsid w:val="00FB4CC5"/>
    <w:rsid w:val="00FB4E1B"/>
    <w:rsid w:val="00FB50D7"/>
    <w:rsid w:val="00FB5980"/>
    <w:rsid w:val="00FC00FD"/>
    <w:rsid w:val="00FC0D20"/>
    <w:rsid w:val="00FC0DA2"/>
    <w:rsid w:val="00FC1021"/>
    <w:rsid w:val="00FC1BA6"/>
    <w:rsid w:val="00FC403A"/>
    <w:rsid w:val="00FC44A2"/>
    <w:rsid w:val="00FC49C6"/>
    <w:rsid w:val="00FC4BC9"/>
    <w:rsid w:val="00FC6701"/>
    <w:rsid w:val="00FC7982"/>
    <w:rsid w:val="00FD07C9"/>
    <w:rsid w:val="00FD0AB8"/>
    <w:rsid w:val="00FD126A"/>
    <w:rsid w:val="00FD1854"/>
    <w:rsid w:val="00FD1BA3"/>
    <w:rsid w:val="00FD2947"/>
    <w:rsid w:val="00FD3FFD"/>
    <w:rsid w:val="00FD4E4D"/>
    <w:rsid w:val="00FD6711"/>
    <w:rsid w:val="00FE0AA9"/>
    <w:rsid w:val="00FE4A0D"/>
    <w:rsid w:val="00FE4CBC"/>
    <w:rsid w:val="00FE6312"/>
    <w:rsid w:val="00FE632F"/>
    <w:rsid w:val="00FE6910"/>
    <w:rsid w:val="00FE730F"/>
    <w:rsid w:val="00FF418F"/>
    <w:rsid w:val="00FF4CAA"/>
    <w:rsid w:val="00FF4EFD"/>
    <w:rsid w:val="00FF5DBA"/>
    <w:rsid w:val="00FF66F3"/>
    <w:rsid w:val="00FF7C8A"/>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817E0F"/>
  <w15:docId w15:val="{1ED1F721-4013-43ED-80BB-D3E02DBA1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90A"/>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
    <w:basedOn w:val="Normal"/>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unhideWhenUsed/>
    <w:rsid w:val="00CD43FD"/>
  </w:style>
  <w:style w:type="character" w:customStyle="1" w:styleId="CommentTextChar">
    <w:name w:val="Comment Text Char"/>
    <w:basedOn w:val="DefaultParagraphFont"/>
    <w:link w:val="CommentText"/>
    <w:uiPriority w:val="99"/>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basedOn w:val="Normal"/>
    <w:link w:val="FootnoteTextChar"/>
    <w:uiPriority w:val="99"/>
    <w:semiHidden/>
    <w:unhideWhenUsed/>
    <w:rsid w:val="00701452"/>
  </w:style>
  <w:style w:type="character" w:customStyle="1" w:styleId="FootnoteTextChar">
    <w:name w:val="Footnote Text Char"/>
    <w:basedOn w:val="DefaultParagraphFont"/>
    <w:link w:val="FootnoteText"/>
    <w:uiPriority w:val="99"/>
    <w:semiHidden/>
    <w:rsid w:val="00701452"/>
  </w:style>
  <w:style w:type="character" w:styleId="FootnoteReference">
    <w:name w:val="footnote reference"/>
    <w:basedOn w:val="DefaultParagraphFon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 w:type="paragraph" w:customStyle="1" w:styleId="bullet">
    <w:name w:val="bullet"/>
    <w:basedOn w:val="Normal"/>
    <w:rsid w:val="008E3469"/>
    <w:pPr>
      <w:spacing w:before="120" w:after="120"/>
      <w:jc w:val="both"/>
    </w:pPr>
    <w:rPr>
      <w:rFonts w:ascii="Trebuchet MS" w:hAnsi="Trebuchet MS" w:cs="Arial"/>
      <w:szCs w:val="24"/>
      <w:lang w:val="ro-RO"/>
    </w:rPr>
  </w:style>
  <w:style w:type="character" w:customStyle="1" w:styleId="saln">
    <w:name w:val="s_aln"/>
    <w:basedOn w:val="DefaultParagraphFont"/>
    <w:rsid w:val="00584D6F"/>
  </w:style>
  <w:style w:type="character" w:customStyle="1" w:styleId="sartttl">
    <w:name w:val="s_art_ttl"/>
    <w:basedOn w:val="DefaultParagraphFont"/>
    <w:rsid w:val="00584D6F"/>
  </w:style>
  <w:style w:type="character" w:customStyle="1" w:styleId="salnttl">
    <w:name w:val="s_aln_ttl"/>
    <w:basedOn w:val="DefaultParagraphFont"/>
    <w:rsid w:val="00584D6F"/>
  </w:style>
  <w:style w:type="character" w:customStyle="1" w:styleId="spar">
    <w:name w:val="s_par"/>
    <w:basedOn w:val="DefaultParagraphFont"/>
    <w:rsid w:val="00584D6F"/>
  </w:style>
  <w:style w:type="character" w:customStyle="1" w:styleId="sprgttl">
    <w:name w:val="s_prg_ttl"/>
    <w:basedOn w:val="DefaultParagraphFont"/>
    <w:rsid w:val="00584D6F"/>
  </w:style>
  <w:style w:type="character" w:customStyle="1" w:styleId="sprgden">
    <w:name w:val="s_prg_den"/>
    <w:basedOn w:val="DefaultParagraphFont"/>
    <w:rsid w:val="00584D6F"/>
  </w:style>
  <w:style w:type="character" w:customStyle="1" w:styleId="przm1">
    <w:name w:val="p_rzm1"/>
    <w:basedOn w:val="DefaultParagraphFont"/>
    <w:rsid w:val="004452AC"/>
    <w:rPr>
      <w:rFonts w:ascii="Verdana" w:hAnsi="Verdana" w:hint="default"/>
      <w:b/>
      <w:bCs/>
      <w:vanish w:val="0"/>
      <w:webHidden w:val="0"/>
      <w:color w:val="000000"/>
      <w:sz w:val="20"/>
      <w:szCs w:val="20"/>
      <w:specVanish w:val="0"/>
    </w:rPr>
  </w:style>
  <w:style w:type="character" w:customStyle="1" w:styleId="UnresolvedMention3">
    <w:name w:val="Unresolved Mention3"/>
    <w:basedOn w:val="DefaultParagraphFont"/>
    <w:uiPriority w:val="99"/>
    <w:semiHidden/>
    <w:unhideWhenUsed/>
    <w:rsid w:val="00E502B5"/>
    <w:rPr>
      <w:color w:val="605E5C"/>
      <w:shd w:val="clear" w:color="auto" w:fill="E1DFDD"/>
    </w:rPr>
  </w:style>
  <w:style w:type="paragraph" w:customStyle="1" w:styleId="msonormal0">
    <w:name w:val="msonormal"/>
    <w:basedOn w:val="Normal"/>
    <w:rsid w:val="002B3F99"/>
    <w:pPr>
      <w:spacing w:before="100" w:beforeAutospacing="1" w:after="100" w:afterAutospacing="1"/>
    </w:pPr>
    <w:rPr>
      <w:rFonts w:eastAsiaTheme="minorEastAsia"/>
      <w:sz w:val="24"/>
      <w:szCs w:val="24"/>
      <w:lang w:val="ro-RO" w:eastAsia="ro-RO"/>
    </w:rPr>
  </w:style>
  <w:style w:type="paragraph" w:customStyle="1" w:styleId="small">
    <w:name w:val="small"/>
    <w:rsid w:val="002B3F99"/>
    <w:rPr>
      <w:rFonts w:ascii="Verdana" w:eastAsia="Verdana" w:hAnsi="Verdana"/>
      <w:sz w:val="2"/>
      <w:szCs w:val="2"/>
      <w:lang w:val="ro-RO" w:eastAsia="ro-RO"/>
    </w:rPr>
  </w:style>
  <w:style w:type="paragraph" w:styleId="NormalWeb">
    <w:name w:val="Normal (Web)"/>
    <w:basedOn w:val="Normal"/>
    <w:uiPriority w:val="99"/>
    <w:unhideWhenUsed/>
    <w:rsid w:val="002B3F99"/>
    <w:pPr>
      <w:spacing w:before="100" w:beforeAutospacing="1" w:after="100" w:afterAutospacing="1"/>
    </w:pPr>
    <w:rPr>
      <w:rFonts w:eastAsiaTheme="minorEastAsia"/>
      <w:sz w:val="24"/>
      <w:szCs w:val="24"/>
      <w:lang w:val="ro-RO" w:eastAsia="ro-RO"/>
    </w:rPr>
  </w:style>
  <w:style w:type="paragraph" w:styleId="HTMLPreformatted">
    <w:name w:val="HTML Preformatted"/>
    <w:basedOn w:val="Normal"/>
    <w:link w:val="HTMLPreformattedChar"/>
    <w:uiPriority w:val="99"/>
    <w:semiHidden/>
    <w:unhideWhenUsed/>
    <w:rsid w:val="002B3F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EastAsia" w:hAnsi="Courier New" w:cs="Courier New"/>
      <w:lang w:val="ro-RO" w:eastAsia="ro-RO"/>
    </w:rPr>
  </w:style>
  <w:style w:type="character" w:customStyle="1" w:styleId="HTMLPreformattedChar">
    <w:name w:val="HTML Preformatted Char"/>
    <w:basedOn w:val="DefaultParagraphFont"/>
    <w:link w:val="HTMLPreformatted"/>
    <w:uiPriority w:val="99"/>
    <w:semiHidden/>
    <w:rsid w:val="002B3F99"/>
    <w:rPr>
      <w:rFonts w:ascii="Courier New" w:eastAsiaTheme="minorEastAsia" w:hAnsi="Courier New" w:cs="Courier New"/>
      <w:lang w:val="ro-RO" w:eastAsia="ro-RO"/>
    </w:rPr>
  </w:style>
  <w:style w:type="character" w:styleId="UnresolvedMention">
    <w:name w:val="Unresolved Mention"/>
    <w:basedOn w:val="DefaultParagraphFont"/>
    <w:uiPriority w:val="99"/>
    <w:semiHidden/>
    <w:unhideWhenUsed/>
    <w:rsid w:val="002B3F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1081296456">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regionordest.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egionordest.ro/wp-content/uploads/2023/09/Norme-metodologice-recuperare-ajutor-de-stat.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footer2.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7956C6-C2D3-4823-876B-A528D46A1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32</Pages>
  <Words>16649</Words>
  <Characters>105984</Characters>
  <Application>Microsoft Office Word</Application>
  <DocSecurity>0</DocSecurity>
  <Lines>883</Lines>
  <Paragraphs>244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122389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liliana strungariu</dc:creator>
  <cp:keywords/>
  <dc:description/>
  <cp:lastModifiedBy>liliana strungariu</cp:lastModifiedBy>
  <cp:revision>5</cp:revision>
  <dcterms:created xsi:type="dcterms:W3CDTF">2024-09-04T05:32:00Z</dcterms:created>
  <dcterms:modified xsi:type="dcterms:W3CDTF">2024-09-04T05:38:00Z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f543dd79f55f2e40d13bd06f5306a28dee96cd5667bbbc34d21c9c26bcfd7288</vt:lpwstr>
  </property>
</Properties>
</file>